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272EE" w14:textId="77777777" w:rsidR="00C36B68" w:rsidRPr="00D9208B" w:rsidRDefault="00C36B68" w:rsidP="00C36B68">
      <w:pPr>
        <w:widowControl w:val="0"/>
        <w:suppressAutoHyphens/>
        <w:jc w:val="right"/>
        <w:rPr>
          <w:rFonts w:eastAsia="Arial Unicode MS"/>
          <w:color w:val="00000A"/>
          <w:kern w:val="0"/>
          <w:lang w:eastAsia="et-EE"/>
          <w14:ligatures w14:val="none"/>
        </w:rPr>
      </w:pPr>
      <w:r w:rsidRPr="00D9208B">
        <w:rPr>
          <w:rFonts w:eastAsia="Arial Unicode MS"/>
          <w:color w:val="00000A"/>
          <w:kern w:val="0"/>
          <w:lang w:eastAsia="et-EE"/>
          <w14:ligatures w14:val="none"/>
        </w:rPr>
        <w:t>EELNÕU</w:t>
      </w:r>
    </w:p>
    <w:p w14:paraId="313FC697" w14:textId="77777777" w:rsidR="00C36B68" w:rsidRPr="00D9208B" w:rsidRDefault="00C36B68" w:rsidP="00C36B68">
      <w:pPr>
        <w:widowControl w:val="0"/>
        <w:suppressAutoHyphens/>
        <w:jc w:val="right"/>
        <w:rPr>
          <w:rFonts w:eastAsia="Arial Unicode MS"/>
          <w:color w:val="00000A"/>
          <w:kern w:val="0"/>
          <w:lang w:eastAsia="et-EE"/>
          <w14:ligatures w14:val="none"/>
        </w:rPr>
      </w:pPr>
      <w:r w:rsidRPr="00D9208B">
        <w:rPr>
          <w:rFonts w:eastAsia="Arial Unicode MS"/>
          <w:color w:val="00000A"/>
          <w:kern w:val="0"/>
          <w:lang w:eastAsia="et-EE"/>
          <w14:ligatures w14:val="none"/>
        </w:rPr>
        <w:t>2</w:t>
      </w:r>
      <w:r>
        <w:rPr>
          <w:rFonts w:eastAsia="Arial Unicode MS"/>
          <w:color w:val="00000A"/>
          <w:kern w:val="0"/>
          <w:lang w:eastAsia="et-EE"/>
          <w14:ligatures w14:val="none"/>
        </w:rPr>
        <w:t>6</w:t>
      </w:r>
      <w:r w:rsidRPr="00D9208B">
        <w:rPr>
          <w:rFonts w:eastAsia="Arial Unicode MS"/>
          <w:color w:val="00000A"/>
          <w:kern w:val="0"/>
          <w:lang w:eastAsia="et-EE"/>
          <w14:ligatures w14:val="none"/>
        </w:rPr>
        <w:t>.02.2024</w:t>
      </w:r>
    </w:p>
    <w:p w14:paraId="76B2562F" w14:textId="77777777" w:rsidR="00C36B68" w:rsidRPr="00D9208B" w:rsidRDefault="00C36B68" w:rsidP="00C36B68">
      <w:pPr>
        <w:widowControl w:val="0"/>
        <w:suppressAutoHyphens/>
        <w:jc w:val="center"/>
        <w:rPr>
          <w:rFonts w:eastAsia="Arial Unicode MS"/>
          <w:b/>
          <w:color w:val="00000A"/>
          <w:kern w:val="0"/>
          <w:lang w:eastAsia="et-EE"/>
          <w14:ligatures w14:val="none"/>
        </w:rPr>
      </w:pPr>
    </w:p>
    <w:p w14:paraId="32A14648" w14:textId="77777777" w:rsidR="00C36B68" w:rsidRPr="00D9208B" w:rsidRDefault="00C36B68" w:rsidP="00C36B68">
      <w:pPr>
        <w:widowControl w:val="0"/>
        <w:suppressAutoHyphens/>
        <w:jc w:val="center"/>
        <w:rPr>
          <w:rFonts w:eastAsia="Arial Unicode MS"/>
          <w:color w:val="00000A"/>
          <w:kern w:val="0"/>
          <w:sz w:val="32"/>
          <w:szCs w:val="32"/>
          <w:lang w:eastAsia="et-EE"/>
          <w14:ligatures w14:val="none"/>
        </w:rPr>
      </w:pPr>
      <w:r w:rsidRPr="00D9208B">
        <w:rPr>
          <w:rFonts w:eastAsia="Arial Unicode MS"/>
          <w:b/>
          <w:color w:val="00000A"/>
          <w:kern w:val="0"/>
          <w:sz w:val="32"/>
          <w:szCs w:val="32"/>
          <w:lang w:eastAsia="et-EE"/>
          <w14:ligatures w14:val="none"/>
        </w:rPr>
        <w:t>Välismaalaste seaduse muutmise ja sellega seonduvalt teiste seaduste muutmise seadus (rändemenetluste tõhustamine)</w:t>
      </w:r>
    </w:p>
    <w:p w14:paraId="7011FFB6" w14:textId="77777777" w:rsidR="00C36B68" w:rsidRPr="00D9208B" w:rsidRDefault="00C36B68" w:rsidP="00C36B68">
      <w:pPr>
        <w:rPr>
          <w:rFonts w:eastAsia="Calibri"/>
          <w:kern w:val="0"/>
          <w14:ligatures w14:val="none"/>
        </w:rPr>
      </w:pPr>
    </w:p>
    <w:p w14:paraId="7D8BD4DC" w14:textId="77777777" w:rsidR="00C36B68" w:rsidRPr="00D9208B" w:rsidRDefault="00C36B68" w:rsidP="00C36B68">
      <w:pPr>
        <w:tabs>
          <w:tab w:val="left" w:pos="7213"/>
        </w:tabs>
        <w:rPr>
          <w:rFonts w:eastAsia="Calibri"/>
          <w:b/>
          <w:bCs/>
          <w:kern w:val="0"/>
          <w14:ligatures w14:val="none"/>
        </w:rPr>
      </w:pPr>
      <w:r w:rsidRPr="00D9208B">
        <w:rPr>
          <w:rFonts w:eastAsia="Calibri"/>
          <w:b/>
          <w:bCs/>
          <w:kern w:val="0"/>
          <w14:ligatures w14:val="none"/>
        </w:rPr>
        <w:t>§ 1. Välismaalaste seaduse muutmine</w:t>
      </w:r>
    </w:p>
    <w:p w14:paraId="787203EA" w14:textId="77777777" w:rsidR="00C36B68" w:rsidRPr="00D9208B" w:rsidRDefault="00C36B68" w:rsidP="00C36B68">
      <w:pPr>
        <w:rPr>
          <w:rFonts w:eastAsia="Calibri"/>
          <w:kern w:val="0"/>
          <w14:ligatures w14:val="none"/>
        </w:rPr>
      </w:pPr>
    </w:p>
    <w:p w14:paraId="490D1BEC" w14:textId="77777777" w:rsidR="00C36B68" w:rsidRPr="00D9208B" w:rsidRDefault="00C36B68" w:rsidP="00C36B68">
      <w:pPr>
        <w:rPr>
          <w:rFonts w:eastAsia="Calibri"/>
          <w:kern w:val="0"/>
          <w14:ligatures w14:val="none"/>
        </w:rPr>
      </w:pPr>
      <w:r w:rsidRPr="00D9208B">
        <w:rPr>
          <w:rFonts w:eastAsia="Calibri"/>
          <w:kern w:val="0"/>
          <w14:ligatures w14:val="none"/>
        </w:rPr>
        <w:t>Välismaalaste seaduses tehakse järgmised muudatused:</w:t>
      </w:r>
    </w:p>
    <w:p w14:paraId="16F50694" w14:textId="77777777" w:rsidR="00C36B68" w:rsidRPr="00D9208B" w:rsidRDefault="00C36B68" w:rsidP="00C36B68">
      <w:pPr>
        <w:jc w:val="both"/>
        <w:rPr>
          <w:rFonts w:eastAsia="Calibri"/>
          <w:kern w:val="0"/>
          <w14:ligatures w14:val="none"/>
        </w:rPr>
      </w:pPr>
    </w:p>
    <w:p w14:paraId="510A0713" w14:textId="6D18893B" w:rsidR="00C36B68" w:rsidRPr="00D9208B" w:rsidRDefault="00C36B68" w:rsidP="00C36B68">
      <w:pPr>
        <w:jc w:val="both"/>
        <w:rPr>
          <w:rFonts w:eastAsia="Calibri"/>
          <w:kern w:val="0"/>
          <w14:ligatures w14:val="none"/>
        </w:rPr>
      </w:pPr>
      <w:r w:rsidRPr="00D9208B">
        <w:rPr>
          <w:rFonts w:eastAsia="Calibri"/>
          <w:b/>
          <w:kern w:val="0"/>
          <w14:ligatures w14:val="none"/>
        </w:rPr>
        <w:t>1)</w:t>
      </w:r>
      <w:r w:rsidRPr="00D9208B">
        <w:rPr>
          <w:rFonts w:eastAsia="Calibri"/>
          <w:kern w:val="0"/>
          <w14:ligatures w14:val="none"/>
        </w:rPr>
        <w:t xml:space="preserve"> seaduse</w:t>
      </w:r>
      <w:del w:id="0" w:author="Iivika Sale" w:date="2024-04-01T11:39:00Z">
        <w:r w:rsidRPr="00D9208B" w:rsidDel="00501D06">
          <w:rPr>
            <w:rFonts w:eastAsia="Calibri"/>
            <w:kern w:val="0"/>
            <w14:ligatures w14:val="none"/>
          </w:rPr>
          <w:delText xml:space="preserve"> tekstis </w:delText>
        </w:r>
      </w:del>
      <w:ins w:id="1" w:author="Iivika Sale" w:date="2024-04-01T11:39:00Z">
        <w:r w:rsidR="00501D06">
          <w:rPr>
            <w:rFonts w:eastAsia="Calibri"/>
            <w:kern w:val="0"/>
            <w14:ligatures w14:val="none"/>
          </w:rPr>
          <w:t>s</w:t>
        </w:r>
      </w:ins>
      <w:r w:rsidR="00501D06">
        <w:rPr>
          <w:rFonts w:eastAsia="Calibri"/>
          <w:kern w:val="0"/>
          <w14:ligatures w14:val="none"/>
        </w:rPr>
        <w:t xml:space="preserve"> </w:t>
      </w:r>
      <w:r w:rsidRPr="00D9208B">
        <w:rPr>
          <w:rFonts w:eastAsia="Calibri"/>
          <w:kern w:val="0"/>
          <w14:ligatures w14:val="none"/>
        </w:rPr>
        <w:t xml:space="preserve">asendatakse </w:t>
      </w:r>
      <w:ins w:id="2" w:author="Iivika Sale" w:date="2024-04-01T11:39:00Z">
        <w:r w:rsidR="00501D06">
          <w:rPr>
            <w:rFonts w:eastAsia="Calibri"/>
            <w:kern w:val="0"/>
            <w14:ligatures w14:val="none"/>
          </w:rPr>
          <w:t>läbival</w:t>
        </w:r>
      </w:ins>
      <w:ins w:id="3" w:author="Iivika Sale" w:date="2024-04-01T11:40:00Z">
        <w:r w:rsidR="00501D06">
          <w:rPr>
            <w:rFonts w:eastAsia="Calibri"/>
            <w:kern w:val="0"/>
            <w14:ligatures w14:val="none"/>
          </w:rPr>
          <w:t>t</w:t>
        </w:r>
      </w:ins>
      <w:ins w:id="4" w:author="Iivika Sale" w:date="2024-04-01T11:39:00Z">
        <w:r w:rsidR="00501D06">
          <w:rPr>
            <w:rFonts w:eastAsia="Calibri"/>
            <w:kern w:val="0"/>
            <w14:ligatures w14:val="none"/>
          </w:rPr>
          <w:t xml:space="preserve"> </w:t>
        </w:r>
      </w:ins>
      <w:r w:rsidRPr="00D9208B">
        <w:rPr>
          <w:rFonts w:eastAsia="Calibri"/>
          <w:kern w:val="0"/>
          <w14:ligatures w14:val="none"/>
        </w:rPr>
        <w:t>sõnad „elamislubade ja töölubade register“ sõnadega „elamislubade register“ vastavas käändes;</w:t>
      </w:r>
    </w:p>
    <w:p w14:paraId="08BE3D4C" w14:textId="77777777" w:rsidR="00C36B68" w:rsidRPr="00D9208B" w:rsidRDefault="00C36B68" w:rsidP="00C36B68">
      <w:pPr>
        <w:jc w:val="both"/>
        <w:rPr>
          <w:rFonts w:eastAsia="Calibri"/>
          <w:kern w:val="0"/>
          <w14:ligatures w14:val="none"/>
        </w:rPr>
      </w:pPr>
    </w:p>
    <w:p w14:paraId="0542347A"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w:t>
      </w:r>
      <w:r w:rsidRPr="00D9208B">
        <w:rPr>
          <w:rFonts w:eastAsia="Calibri"/>
          <w:kern w:val="0"/>
          <w14:ligatures w14:val="none"/>
        </w:rPr>
        <w:t xml:space="preserve"> paragrahv 6 muudetakse ja sõnastatakse järgmiselt:</w:t>
      </w:r>
    </w:p>
    <w:p w14:paraId="57E3D1B5" w14:textId="77777777" w:rsidR="00C36B68" w:rsidRPr="00D9208B" w:rsidRDefault="00C36B68" w:rsidP="00C36B68">
      <w:pPr>
        <w:jc w:val="both"/>
        <w:rPr>
          <w:rFonts w:eastAsia="Calibri"/>
          <w:kern w:val="0"/>
          <w14:ligatures w14:val="none"/>
        </w:rPr>
      </w:pPr>
    </w:p>
    <w:p w14:paraId="59F0FF18" w14:textId="77777777" w:rsidR="00C36B68" w:rsidRPr="00D9208B" w:rsidRDefault="00C36B68" w:rsidP="00C36B68">
      <w:pPr>
        <w:jc w:val="both"/>
        <w:rPr>
          <w:rFonts w:eastAsia="Calibri"/>
          <w:b/>
          <w:bCs/>
          <w:kern w:val="0"/>
          <w14:ligatures w14:val="none"/>
        </w:rPr>
      </w:pPr>
      <w:r w:rsidRPr="00D9208B">
        <w:rPr>
          <w:rFonts w:eastAsia="Calibri"/>
          <w:kern w:val="0"/>
          <w14:ligatures w14:val="none"/>
        </w:rPr>
        <w:t>„</w:t>
      </w:r>
      <w:r w:rsidRPr="00D9208B">
        <w:rPr>
          <w:rFonts w:eastAsia="Calibri"/>
          <w:b/>
          <w:bCs/>
          <w:kern w:val="0"/>
          <w14:ligatures w14:val="none"/>
        </w:rPr>
        <w:t>§ 6. Püsivalt Eestis elamine</w:t>
      </w:r>
    </w:p>
    <w:p w14:paraId="0D771C9B" w14:textId="77777777" w:rsidR="00C36B68" w:rsidRPr="00D9208B" w:rsidRDefault="00C36B68" w:rsidP="00C36B68">
      <w:pPr>
        <w:jc w:val="both"/>
        <w:rPr>
          <w:rFonts w:eastAsia="Calibri"/>
          <w:kern w:val="0"/>
          <w14:ligatures w14:val="none"/>
        </w:rPr>
      </w:pPr>
    </w:p>
    <w:p w14:paraId="2D911477" w14:textId="77777777" w:rsidR="00C36B68" w:rsidRPr="00D9208B" w:rsidRDefault="00C36B68" w:rsidP="00C36B68">
      <w:pPr>
        <w:jc w:val="both"/>
        <w:rPr>
          <w:rFonts w:eastAsia="Calibri"/>
          <w:kern w:val="0"/>
          <w14:ligatures w14:val="none"/>
        </w:rPr>
      </w:pPr>
      <w:bookmarkStart w:id="5" w:name="_Hlk138860611"/>
      <w:r w:rsidRPr="00AF0786">
        <w:rPr>
          <w:rFonts w:eastAsia="Calibri"/>
          <w:kern w:val="0"/>
          <w14:ligatures w14:val="none"/>
        </w:rPr>
        <w:t>Püsivalt Eestis elamine käesoleva seaduse tähenduses on välismaalase Eestis viibimine Eesti elamisloa või elamisõiguse alusel, kui tema peamine elukoht on Eestis.</w:t>
      </w:r>
      <w:bookmarkEnd w:id="5"/>
      <w:r w:rsidRPr="00AF0786">
        <w:rPr>
          <w:rFonts w:eastAsia="Calibri"/>
          <w:kern w:val="0"/>
          <w14:ligatures w14:val="none"/>
        </w:rPr>
        <w:t>“;</w:t>
      </w:r>
    </w:p>
    <w:p w14:paraId="31CAEEE0" w14:textId="77777777" w:rsidR="00C36B68" w:rsidRPr="00D9208B" w:rsidRDefault="00C36B68" w:rsidP="00C36B68">
      <w:pPr>
        <w:jc w:val="both"/>
        <w:rPr>
          <w:rFonts w:eastAsia="Calibri"/>
          <w:kern w:val="0"/>
          <w14:ligatures w14:val="none"/>
        </w:rPr>
      </w:pPr>
    </w:p>
    <w:p w14:paraId="513AD274"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w:t>
      </w:r>
      <w:r w:rsidRPr="00D9208B">
        <w:rPr>
          <w:rFonts w:eastAsia="Calibri"/>
          <w:kern w:val="0"/>
          <w14:ligatures w14:val="none"/>
        </w:rPr>
        <w:t xml:space="preserve"> paragrahvi 29 lõikest 4 ja § 30 lõikest 1 jäetakse välja sõna „, vene“;</w:t>
      </w:r>
    </w:p>
    <w:p w14:paraId="58A88621" w14:textId="77777777" w:rsidR="00C36B68" w:rsidRDefault="00C36B68" w:rsidP="00C36B68">
      <w:pPr>
        <w:jc w:val="both"/>
        <w:rPr>
          <w:rFonts w:eastAsia="Calibri"/>
          <w:kern w:val="0"/>
          <w14:ligatures w14:val="none"/>
        </w:rPr>
      </w:pPr>
    </w:p>
    <w:p w14:paraId="542E7F99" w14:textId="77777777" w:rsidR="00C36B68" w:rsidRDefault="00C36B68" w:rsidP="00C36B68">
      <w:pPr>
        <w:jc w:val="both"/>
        <w:rPr>
          <w:rFonts w:eastAsia="Calibri"/>
          <w:kern w:val="0"/>
          <w14:ligatures w14:val="none"/>
        </w:rPr>
      </w:pPr>
      <w:r w:rsidRPr="0071485E">
        <w:rPr>
          <w:rFonts w:eastAsia="Calibri"/>
          <w:b/>
          <w:bCs/>
          <w:kern w:val="0"/>
          <w14:ligatures w14:val="none"/>
        </w:rPr>
        <w:t>4)</w:t>
      </w:r>
      <w:r>
        <w:rPr>
          <w:rFonts w:eastAsia="Calibri"/>
          <w:kern w:val="0"/>
          <w14:ligatures w14:val="none"/>
        </w:rPr>
        <w:t xml:space="preserve"> paragrahvi 40</w:t>
      </w:r>
      <w:r w:rsidRPr="0071485E">
        <w:rPr>
          <w:rFonts w:eastAsia="Calibri"/>
          <w:kern w:val="0"/>
          <w:vertAlign w:val="superscript"/>
          <w14:ligatures w14:val="none"/>
        </w:rPr>
        <w:t>2</w:t>
      </w:r>
      <w:r>
        <w:rPr>
          <w:rFonts w:eastAsia="Calibri"/>
          <w:kern w:val="0"/>
          <w14:ligatures w14:val="none"/>
        </w:rPr>
        <w:t xml:space="preserve"> lõikest 1 jäetakse välja sõnad „käesolevas paragrahvis“;</w:t>
      </w:r>
    </w:p>
    <w:p w14:paraId="16E1E1BB" w14:textId="77777777" w:rsidR="00C36B68" w:rsidRPr="00D9208B" w:rsidRDefault="00C36B68" w:rsidP="00C36B68">
      <w:pPr>
        <w:jc w:val="both"/>
        <w:rPr>
          <w:rFonts w:eastAsia="Calibri"/>
          <w:kern w:val="0"/>
          <w14:ligatures w14:val="none"/>
        </w:rPr>
      </w:pPr>
    </w:p>
    <w:p w14:paraId="729D91E8" w14:textId="77777777" w:rsidR="00C36B68" w:rsidRPr="00D9208B" w:rsidRDefault="00C36B68" w:rsidP="00C36B68">
      <w:pPr>
        <w:jc w:val="both"/>
        <w:rPr>
          <w:rFonts w:eastAsia="Calibri"/>
          <w:kern w:val="0"/>
          <w14:ligatures w14:val="none"/>
        </w:rPr>
      </w:pPr>
      <w:r>
        <w:rPr>
          <w:rFonts w:eastAsia="Calibri"/>
          <w:b/>
          <w:bCs/>
          <w:kern w:val="0"/>
          <w14:ligatures w14:val="none"/>
        </w:rPr>
        <w:t>5</w:t>
      </w:r>
      <w:r w:rsidRPr="00D9208B">
        <w:rPr>
          <w:rFonts w:eastAsia="Calibri"/>
          <w:b/>
          <w:bCs/>
          <w:kern w:val="0"/>
          <w14:ligatures w14:val="none"/>
        </w:rPr>
        <w:t>)</w:t>
      </w:r>
      <w:r w:rsidRPr="00D9208B">
        <w:rPr>
          <w:rFonts w:eastAsia="Calibri"/>
          <w:kern w:val="0"/>
          <w14:ligatures w14:val="none"/>
        </w:rPr>
        <w:t xml:space="preserve"> paragrahvi 43 täiendatakse lõikega 3</w:t>
      </w:r>
      <w:r w:rsidRPr="00D9208B">
        <w:rPr>
          <w:rFonts w:eastAsia="Calibri"/>
          <w:kern w:val="0"/>
          <w:vertAlign w:val="superscript"/>
          <w14:ligatures w14:val="none"/>
        </w:rPr>
        <w:t>3</w:t>
      </w:r>
      <w:r w:rsidRPr="00D9208B">
        <w:rPr>
          <w:rFonts w:eastAsia="Calibri"/>
          <w:kern w:val="0"/>
          <w14:ligatures w14:val="none"/>
        </w:rPr>
        <w:t xml:space="preserve"> järgmises sõnastuses:</w:t>
      </w:r>
    </w:p>
    <w:p w14:paraId="21F35C5B" w14:textId="77777777" w:rsidR="00C36B68" w:rsidRPr="00D9208B" w:rsidRDefault="00C36B68" w:rsidP="00C36B68">
      <w:pPr>
        <w:jc w:val="both"/>
        <w:rPr>
          <w:rFonts w:eastAsia="Calibri"/>
          <w:kern w:val="0"/>
          <w14:ligatures w14:val="none"/>
        </w:rPr>
      </w:pPr>
    </w:p>
    <w:p w14:paraId="102AD844" w14:textId="77777777" w:rsidR="00C36B68" w:rsidRPr="00D9208B" w:rsidRDefault="00C36B68" w:rsidP="00C36B68">
      <w:pPr>
        <w:jc w:val="both"/>
        <w:rPr>
          <w:rFonts w:eastAsia="Calibri"/>
          <w:kern w:val="0"/>
          <w14:ligatures w14:val="none"/>
        </w:rPr>
      </w:pPr>
      <w:r w:rsidRPr="00D9208B">
        <w:rPr>
          <w:rFonts w:eastAsia="Calibri"/>
          <w:kern w:val="0"/>
          <w14:ligatures w14:val="none"/>
        </w:rPr>
        <w:t>„(3</w:t>
      </w:r>
      <w:r w:rsidRPr="00D9208B">
        <w:rPr>
          <w:rFonts w:eastAsia="Calibri"/>
          <w:kern w:val="0"/>
          <w:vertAlign w:val="superscript"/>
          <w14:ligatures w14:val="none"/>
        </w:rPr>
        <w:t>3</w:t>
      </w:r>
      <w:r w:rsidRPr="00D9208B">
        <w:rPr>
          <w:rFonts w:eastAsia="Calibri"/>
          <w:kern w:val="0"/>
          <w14:ligatures w14:val="none"/>
        </w:rPr>
        <w:t xml:space="preserve">) Eestis sündinud alaealise lapse Eestis viibimise seaduslik alus on käesoleva paragrahvi lõike 1 punktis 5 sätestatud seaduslik alus, kui tema </w:t>
      </w:r>
      <w:commentRangeStart w:id="6"/>
      <w:r w:rsidRPr="00D9208B">
        <w:rPr>
          <w:rFonts w:eastAsia="Calibri"/>
          <w:kern w:val="0"/>
          <w14:ligatures w14:val="none"/>
        </w:rPr>
        <w:t>vanem</w:t>
      </w:r>
      <w:commentRangeEnd w:id="6"/>
      <w:r w:rsidR="00AD6F7B">
        <w:rPr>
          <w:rStyle w:val="Kommentaariviide"/>
          <w:kern w:val="0"/>
          <w14:ligatures w14:val="none"/>
        </w:rPr>
        <w:commentReference w:id="6"/>
      </w:r>
      <w:r w:rsidRPr="00D9208B">
        <w:rPr>
          <w:rFonts w:eastAsia="Calibri"/>
          <w:kern w:val="0"/>
          <w14:ligatures w14:val="none"/>
        </w:rPr>
        <w:t xml:space="preserve"> viibis lapse sünni ajal Eestis seaduslikult.“;</w:t>
      </w:r>
    </w:p>
    <w:p w14:paraId="56B76DF0" w14:textId="77777777" w:rsidR="00C36B68" w:rsidRPr="00D9208B" w:rsidRDefault="00C36B68" w:rsidP="00C36B68">
      <w:pPr>
        <w:jc w:val="both"/>
        <w:rPr>
          <w:rFonts w:eastAsia="Calibri"/>
          <w:kern w:val="0"/>
          <w14:ligatures w14:val="none"/>
        </w:rPr>
      </w:pPr>
    </w:p>
    <w:p w14:paraId="560163BB" w14:textId="77777777" w:rsidR="00C36B68" w:rsidRPr="00D9208B" w:rsidRDefault="00C36B68" w:rsidP="00C36B68">
      <w:pPr>
        <w:jc w:val="both"/>
        <w:rPr>
          <w:rFonts w:eastAsia="Calibri"/>
          <w:kern w:val="0"/>
          <w14:ligatures w14:val="none"/>
        </w:rPr>
      </w:pPr>
      <w:r>
        <w:rPr>
          <w:rFonts w:eastAsia="Calibri"/>
          <w:b/>
          <w:bCs/>
          <w:kern w:val="0"/>
          <w14:ligatures w14:val="none"/>
        </w:rPr>
        <w:t>6</w:t>
      </w:r>
      <w:r w:rsidRPr="00D9208B">
        <w:rPr>
          <w:rFonts w:eastAsia="Calibri"/>
          <w:b/>
          <w:bCs/>
          <w:kern w:val="0"/>
          <w14:ligatures w14:val="none"/>
        </w:rPr>
        <w:t>)</w:t>
      </w:r>
      <w:r w:rsidRPr="00D9208B">
        <w:rPr>
          <w:rFonts w:eastAsia="Calibri"/>
          <w:kern w:val="0"/>
          <w14:ligatures w14:val="none"/>
        </w:rPr>
        <w:t xml:space="preserve"> paragrahvi 44 täiendatakse lõikega 6 järgmises sõnastuses:</w:t>
      </w:r>
    </w:p>
    <w:p w14:paraId="0E5BEB15" w14:textId="77777777" w:rsidR="00C36B68" w:rsidRPr="00D9208B" w:rsidRDefault="00C36B68" w:rsidP="00C36B68">
      <w:pPr>
        <w:rPr>
          <w:rFonts w:eastAsia="Calibri"/>
          <w:kern w:val="0"/>
          <w14:ligatures w14:val="none"/>
        </w:rPr>
      </w:pPr>
    </w:p>
    <w:p w14:paraId="7756388D" w14:textId="77777777" w:rsidR="00C36B68" w:rsidRPr="00D9208B" w:rsidRDefault="00C36B68" w:rsidP="00C36B68">
      <w:pPr>
        <w:jc w:val="both"/>
        <w:rPr>
          <w:rFonts w:eastAsia="Calibri"/>
          <w:kern w:val="0"/>
          <w14:ligatures w14:val="none"/>
        </w:rPr>
      </w:pPr>
      <w:r w:rsidRPr="00D9208B">
        <w:rPr>
          <w:rFonts w:eastAsia="Calibri"/>
          <w:kern w:val="0"/>
          <w14:ligatures w14:val="none"/>
        </w:rPr>
        <w:t>„(6) Käesoleva seaduse § 43 lõikes 3</w:t>
      </w:r>
      <w:r w:rsidRPr="00D9208B">
        <w:rPr>
          <w:rFonts w:eastAsia="Calibri"/>
          <w:kern w:val="0"/>
          <w:vertAlign w:val="superscript"/>
          <w14:ligatures w14:val="none"/>
        </w:rPr>
        <w:t>3</w:t>
      </w:r>
      <w:r w:rsidRPr="00D9208B">
        <w:rPr>
          <w:rFonts w:eastAsia="Calibri"/>
          <w:kern w:val="0"/>
          <w14:ligatures w14:val="none"/>
        </w:rPr>
        <w:t xml:space="preserve"> nimetatud juhul võib Eestis sündinud alaealine laps Eestis viibida, kuni tema vanemal on Eestis kehtiv ajutise viibimise alus.“;</w:t>
      </w:r>
    </w:p>
    <w:p w14:paraId="41C474B4" w14:textId="77777777" w:rsidR="00C36B68" w:rsidRPr="00D9208B" w:rsidRDefault="00C36B68" w:rsidP="00C36B68">
      <w:pPr>
        <w:rPr>
          <w:rFonts w:eastAsia="Calibri"/>
          <w:kern w:val="0"/>
          <w14:ligatures w14:val="none"/>
        </w:rPr>
      </w:pPr>
    </w:p>
    <w:p w14:paraId="28BE046B" w14:textId="77777777" w:rsidR="00C36B68" w:rsidRPr="00D9208B" w:rsidRDefault="00C36B68" w:rsidP="00C36B68">
      <w:pPr>
        <w:rPr>
          <w:rFonts w:eastAsia="Calibri"/>
          <w:kern w:val="0"/>
          <w14:ligatures w14:val="none"/>
        </w:rPr>
      </w:pPr>
      <w:r>
        <w:rPr>
          <w:rFonts w:eastAsia="Calibri"/>
          <w:b/>
          <w:bCs/>
          <w:kern w:val="0"/>
          <w14:ligatures w14:val="none"/>
        </w:rPr>
        <w:t>7</w:t>
      </w:r>
      <w:r w:rsidRPr="00D9208B">
        <w:rPr>
          <w:rFonts w:eastAsia="Calibri"/>
          <w:b/>
          <w:bCs/>
          <w:kern w:val="0"/>
          <w14:ligatures w14:val="none"/>
        </w:rPr>
        <w:t>)</w:t>
      </w:r>
      <w:r w:rsidRPr="00D9208B">
        <w:rPr>
          <w:rFonts w:eastAsia="Calibri"/>
          <w:kern w:val="0"/>
          <w14:ligatures w14:val="none"/>
        </w:rPr>
        <w:t xml:space="preserve"> paragrahvi 62</w:t>
      </w:r>
      <w:r w:rsidRPr="00D9208B">
        <w:rPr>
          <w:rFonts w:eastAsia="Calibri"/>
          <w:kern w:val="0"/>
          <w:vertAlign w:val="superscript"/>
          <w14:ligatures w14:val="none"/>
        </w:rPr>
        <w:t>2</w:t>
      </w:r>
      <w:r w:rsidRPr="00D9208B">
        <w:rPr>
          <w:rFonts w:eastAsia="Calibri"/>
          <w:kern w:val="0"/>
          <w14:ligatures w14:val="none"/>
        </w:rPr>
        <w:t xml:space="preserve"> lõikes 3 asendatakse sõna „vanem“ sõnaga „üksikvanem“;</w:t>
      </w:r>
    </w:p>
    <w:p w14:paraId="1CBC4D59" w14:textId="77777777" w:rsidR="00C36B68" w:rsidRPr="00D9208B" w:rsidRDefault="00C36B68" w:rsidP="00C36B68">
      <w:pPr>
        <w:rPr>
          <w:rFonts w:eastAsia="Calibri"/>
          <w:kern w:val="0"/>
          <w14:ligatures w14:val="none"/>
        </w:rPr>
      </w:pPr>
    </w:p>
    <w:p w14:paraId="7EF005F4" w14:textId="77777777" w:rsidR="00C36B68" w:rsidRPr="00D9208B" w:rsidRDefault="00C36B68" w:rsidP="00C36B68">
      <w:pPr>
        <w:jc w:val="both"/>
        <w:rPr>
          <w:rFonts w:eastAsia="Calibri"/>
          <w:kern w:val="0"/>
          <w14:ligatures w14:val="none"/>
        </w:rPr>
      </w:pPr>
      <w:r>
        <w:rPr>
          <w:rFonts w:eastAsia="Calibri"/>
          <w:b/>
          <w:bCs/>
          <w:kern w:val="0"/>
          <w14:ligatures w14:val="none"/>
        </w:rPr>
        <w:t>8</w:t>
      </w:r>
      <w:r w:rsidRPr="00D9208B">
        <w:rPr>
          <w:rFonts w:eastAsia="Calibri"/>
          <w:b/>
          <w:bCs/>
          <w:kern w:val="0"/>
          <w14:ligatures w14:val="none"/>
        </w:rPr>
        <w:t>)</w:t>
      </w:r>
      <w:r w:rsidRPr="00D9208B">
        <w:rPr>
          <w:rFonts w:eastAsia="Calibri"/>
          <w:kern w:val="0"/>
          <w14:ligatures w14:val="none"/>
        </w:rPr>
        <w:t xml:space="preserve"> paragrahvi 65 lõike 2 punktis 6</w:t>
      </w:r>
      <w:r>
        <w:rPr>
          <w:rFonts w:eastAsia="Calibri"/>
          <w:kern w:val="0"/>
          <w14:ligatures w14:val="none"/>
        </w:rPr>
        <w:t xml:space="preserve">, </w:t>
      </w:r>
      <w:r w:rsidRPr="00D9208B">
        <w:rPr>
          <w:rFonts w:eastAsia="Calibri"/>
          <w:kern w:val="0"/>
          <w14:ligatures w14:val="none"/>
        </w:rPr>
        <w:t>§ 210</w:t>
      </w:r>
      <w:r w:rsidRPr="00D9208B">
        <w:rPr>
          <w:rFonts w:eastAsia="Calibri"/>
          <w:kern w:val="0"/>
          <w:vertAlign w:val="superscript"/>
          <w14:ligatures w14:val="none"/>
        </w:rPr>
        <w:t>2</w:t>
      </w:r>
      <w:r w:rsidRPr="00D9208B">
        <w:rPr>
          <w:rFonts w:eastAsia="Calibri"/>
          <w:kern w:val="0"/>
          <w14:ligatures w14:val="none"/>
        </w:rPr>
        <w:t xml:space="preserve"> lõike 1 punktis 2 </w:t>
      </w:r>
      <w:r>
        <w:rPr>
          <w:rFonts w:eastAsia="Calibri"/>
          <w:kern w:val="0"/>
          <w14:ligatures w14:val="none"/>
        </w:rPr>
        <w:t xml:space="preserve">ja § 224 lõike 1 punktis 5 </w:t>
      </w:r>
      <w:r w:rsidRPr="00D9208B">
        <w:rPr>
          <w:rFonts w:eastAsia="Calibri"/>
          <w:kern w:val="0"/>
          <w14:ligatures w14:val="none"/>
        </w:rPr>
        <w:t>asendatakse sõna „ja“ semikooloniga;</w:t>
      </w:r>
    </w:p>
    <w:p w14:paraId="59214B70" w14:textId="77777777" w:rsidR="00C36B68" w:rsidRPr="00D9208B" w:rsidRDefault="00C36B68" w:rsidP="00C36B68">
      <w:pPr>
        <w:rPr>
          <w:rFonts w:eastAsia="Calibri"/>
          <w:kern w:val="0"/>
          <w14:ligatures w14:val="none"/>
        </w:rPr>
      </w:pPr>
    </w:p>
    <w:p w14:paraId="6D57F3CE" w14:textId="77777777" w:rsidR="00C36B68" w:rsidRPr="00D9208B" w:rsidRDefault="00C36B68" w:rsidP="00C36B68">
      <w:pPr>
        <w:jc w:val="both"/>
        <w:rPr>
          <w:rFonts w:eastAsia="Calibri"/>
          <w:kern w:val="0"/>
          <w14:ligatures w14:val="none"/>
        </w:rPr>
      </w:pPr>
      <w:bookmarkStart w:id="7" w:name="_Hlk133562704"/>
      <w:r>
        <w:rPr>
          <w:rFonts w:eastAsia="Calibri"/>
          <w:b/>
          <w:bCs/>
          <w:kern w:val="0"/>
          <w14:ligatures w14:val="none"/>
        </w:rPr>
        <w:t>9</w:t>
      </w:r>
      <w:r w:rsidRPr="00D9208B">
        <w:rPr>
          <w:rFonts w:eastAsia="Calibri"/>
          <w:b/>
          <w:bCs/>
          <w:kern w:val="0"/>
          <w14:ligatures w14:val="none"/>
        </w:rPr>
        <w:t>)</w:t>
      </w:r>
      <w:r w:rsidRPr="00D9208B">
        <w:rPr>
          <w:rFonts w:eastAsia="Calibri"/>
          <w:kern w:val="0"/>
          <w14:ligatures w14:val="none"/>
        </w:rPr>
        <w:t xml:space="preserve"> paragrahvi 91</w:t>
      </w:r>
      <w:r w:rsidRPr="00D9208B">
        <w:rPr>
          <w:rFonts w:eastAsia="Calibri"/>
          <w:kern w:val="0"/>
          <w:vertAlign w:val="superscript"/>
          <w14:ligatures w14:val="none"/>
        </w:rPr>
        <w:t>1</w:t>
      </w:r>
      <w:r w:rsidRPr="00D9208B">
        <w:rPr>
          <w:rFonts w:eastAsia="Calibri"/>
          <w:kern w:val="0"/>
          <w14:ligatures w14:val="none"/>
        </w:rPr>
        <w:t xml:space="preserve"> täiendatakse lõigetega 1</w:t>
      </w:r>
      <w:r w:rsidRPr="00D9208B">
        <w:rPr>
          <w:rFonts w:eastAsia="Calibri"/>
          <w:kern w:val="0"/>
          <w:vertAlign w:val="superscript"/>
          <w14:ligatures w14:val="none"/>
        </w:rPr>
        <w:t>2</w:t>
      </w:r>
      <w:r w:rsidRPr="00D9208B">
        <w:rPr>
          <w:rFonts w:eastAsia="Calibri"/>
          <w:kern w:val="0"/>
          <w14:ligatures w14:val="none"/>
        </w:rPr>
        <w:t xml:space="preserve"> ja 1</w:t>
      </w:r>
      <w:r w:rsidRPr="00D9208B">
        <w:rPr>
          <w:rFonts w:eastAsia="Calibri"/>
          <w:kern w:val="0"/>
          <w:vertAlign w:val="superscript"/>
          <w14:ligatures w14:val="none"/>
        </w:rPr>
        <w:t>3</w:t>
      </w:r>
      <w:r w:rsidRPr="00D9208B">
        <w:rPr>
          <w:rFonts w:eastAsia="Calibri"/>
          <w:kern w:val="0"/>
          <w14:ligatures w14:val="none"/>
        </w:rPr>
        <w:t xml:space="preserve"> järgmises sõnastuses:</w:t>
      </w:r>
    </w:p>
    <w:p w14:paraId="62312A28" w14:textId="77777777" w:rsidR="00C36B68" w:rsidRPr="00D9208B" w:rsidRDefault="00C36B68" w:rsidP="00C36B68">
      <w:pPr>
        <w:rPr>
          <w:rFonts w:eastAsia="Calibri"/>
          <w:kern w:val="0"/>
          <w14:ligatures w14:val="none"/>
        </w:rPr>
      </w:pPr>
    </w:p>
    <w:p w14:paraId="132B3858" w14:textId="77777777" w:rsidR="00C36B68" w:rsidRPr="00D9208B"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2</w:t>
      </w:r>
      <w:r w:rsidRPr="00D9208B">
        <w:rPr>
          <w:rFonts w:eastAsia="Calibri"/>
          <w:kern w:val="0"/>
          <w14:ligatures w14:val="none"/>
        </w:rPr>
        <w:t>)  Politsei- ja Piirivalveametis võib pikaajalist viisat taotleda Eestis viibivale alaealisele lapsele, kes on Eestis sündinud, kui tema vanem viibis lapse sünni ajal Eestis seaduslikult.</w:t>
      </w:r>
    </w:p>
    <w:p w14:paraId="7C1D4C73" w14:textId="77777777" w:rsidR="00C36B68" w:rsidRPr="00D9208B" w:rsidRDefault="00C36B68" w:rsidP="00C36B68">
      <w:pPr>
        <w:jc w:val="both"/>
        <w:rPr>
          <w:rFonts w:eastAsia="Calibri"/>
          <w:kern w:val="0"/>
          <w14:ligatures w14:val="none"/>
        </w:rPr>
      </w:pPr>
    </w:p>
    <w:p w14:paraId="0B0AD8BC" w14:textId="77777777" w:rsidR="00C36B68"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3</w:t>
      </w:r>
      <w:r w:rsidRPr="00D9208B">
        <w:rPr>
          <w:rFonts w:eastAsia="Calibri"/>
          <w:kern w:val="0"/>
          <w14:ligatures w14:val="none"/>
        </w:rPr>
        <w:t>) Politsei- ja Piirivalveametis võib pikaajalist viisat taotleda ebaseaduslikult riigis viibiv välismaalane, kellel puudub mõjuval põhjusel võimalus esitada pikaajalise viisa taotlus Eesti välisesindusele, välja arvatud juhul, kui tema lahkumiskohustus kuulub sundtäitmisele.“;</w:t>
      </w:r>
    </w:p>
    <w:p w14:paraId="2C432762" w14:textId="77777777" w:rsidR="008D1421" w:rsidRPr="00D9208B" w:rsidRDefault="008D1421" w:rsidP="00C36B68">
      <w:pPr>
        <w:jc w:val="both"/>
        <w:rPr>
          <w:rFonts w:eastAsia="Calibri"/>
          <w:b/>
          <w:bCs/>
          <w:kern w:val="0"/>
          <w14:ligatures w14:val="none"/>
        </w:rPr>
      </w:pPr>
    </w:p>
    <w:p w14:paraId="3A2948A3" w14:textId="77777777" w:rsidR="00C36B68" w:rsidRPr="00D9208B" w:rsidRDefault="00C36B68" w:rsidP="00C36B68">
      <w:pPr>
        <w:keepNext/>
        <w:jc w:val="both"/>
        <w:rPr>
          <w:rFonts w:eastAsia="Calibri"/>
          <w:kern w:val="0"/>
          <w14:ligatures w14:val="none"/>
        </w:rPr>
      </w:pPr>
      <w:r w:rsidRPr="00D9208B">
        <w:rPr>
          <w:rFonts w:eastAsia="Calibri"/>
          <w:b/>
          <w:bCs/>
          <w:kern w:val="0"/>
          <w14:ligatures w14:val="none"/>
        </w:rPr>
        <w:lastRenderedPageBreak/>
        <w:t>1</w:t>
      </w:r>
      <w:r>
        <w:rPr>
          <w:rFonts w:eastAsia="Calibri"/>
          <w:b/>
          <w:bCs/>
          <w:kern w:val="0"/>
          <w14:ligatures w14:val="none"/>
        </w:rPr>
        <w:t>0</w:t>
      </w:r>
      <w:r w:rsidRPr="00D9208B">
        <w:rPr>
          <w:rFonts w:eastAsia="Calibri"/>
          <w:b/>
          <w:kern w:val="0"/>
          <w14:ligatures w14:val="none"/>
        </w:rPr>
        <w:t xml:space="preserve">) </w:t>
      </w:r>
      <w:r w:rsidRPr="00D9208B">
        <w:rPr>
          <w:rFonts w:eastAsia="Calibri"/>
          <w:kern w:val="0"/>
          <w14:ligatures w14:val="none"/>
        </w:rPr>
        <w:t>paragrahvi 102 lõige 3 muudetakse ja sõnastatakse järgmiselt:</w:t>
      </w:r>
    </w:p>
    <w:p w14:paraId="5CD472B9" w14:textId="77777777" w:rsidR="00C36B68" w:rsidRPr="00D9208B" w:rsidRDefault="00C36B68" w:rsidP="00C36B68">
      <w:pPr>
        <w:keepNext/>
        <w:jc w:val="both"/>
        <w:rPr>
          <w:rFonts w:eastAsia="Calibri"/>
          <w:kern w:val="0"/>
          <w14:ligatures w14:val="none"/>
        </w:rPr>
      </w:pPr>
    </w:p>
    <w:p w14:paraId="6BCB799F" w14:textId="77777777" w:rsidR="008D1421" w:rsidRDefault="00C36B68" w:rsidP="00C36B68">
      <w:pPr>
        <w:jc w:val="both"/>
        <w:rPr>
          <w:rFonts w:eastAsia="Calibri"/>
          <w:kern w:val="0"/>
          <w14:ligatures w14:val="none"/>
        </w:rPr>
      </w:pPr>
      <w:r w:rsidRPr="00D9208B">
        <w:rPr>
          <w:rFonts w:eastAsia="Calibri"/>
          <w:kern w:val="0"/>
          <w14:ligatures w14:val="none"/>
        </w:rPr>
        <w:t xml:space="preserve">„(3) Viisaregistri pidamise eesmärgi täitmiseks töödeldakse Euroopa Liidu õigusaktis, </w:t>
      </w:r>
      <w:proofErr w:type="spellStart"/>
      <w:r w:rsidRPr="00D9208B">
        <w:rPr>
          <w:rFonts w:eastAsia="Calibri"/>
          <w:kern w:val="0"/>
          <w14:ligatures w14:val="none"/>
        </w:rPr>
        <w:t>välislepingus</w:t>
      </w:r>
      <w:proofErr w:type="spellEnd"/>
      <w:r w:rsidRPr="00D9208B">
        <w:rPr>
          <w:rFonts w:eastAsia="Calibri"/>
          <w:kern w:val="0"/>
          <w14:ligatures w14:val="none"/>
        </w:rPr>
        <w:t>, seaduses või määruses sätestatud ülesande täitmisel viisataotluse, viibimisaja pikendamise või ennetähtaegse lõpetamise ja viisa tühistamise, kehtetuks tunnistamise või kooskõlastamise kohta ning sellises menetluses antud haldusakti ja sooritatud toimingu kohta järgmisi andmeid:</w:t>
      </w:r>
    </w:p>
    <w:p w14:paraId="5D42176B" w14:textId="268C349F" w:rsidR="00C36B68" w:rsidRPr="00D9208B" w:rsidRDefault="00C36B68" w:rsidP="00C36B68">
      <w:pPr>
        <w:jc w:val="both"/>
        <w:rPr>
          <w:rFonts w:eastAsia="Calibri"/>
          <w:kern w:val="0"/>
          <w14:ligatures w14:val="none"/>
        </w:rPr>
      </w:pPr>
      <w:r w:rsidRPr="00D9208B">
        <w:rPr>
          <w:rFonts w:eastAsia="Calibri"/>
          <w:kern w:val="0"/>
          <w14:ligatures w14:val="none"/>
        </w:rPr>
        <w:t>1) välismaalase üldandmed;</w:t>
      </w:r>
    </w:p>
    <w:p w14:paraId="4B895982"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isanimi, sünnikoht ja isikut tõendava dokumendi andmed;</w:t>
      </w:r>
    </w:p>
    <w:p w14:paraId="6F3BB0CE"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3) välismaalase </w:t>
      </w:r>
      <w:proofErr w:type="spellStart"/>
      <w:r w:rsidRPr="00D9208B">
        <w:rPr>
          <w:rFonts w:eastAsia="Calibri"/>
          <w:kern w:val="0"/>
          <w14:ligatures w14:val="none"/>
        </w:rPr>
        <w:t>biomeetrilised</w:t>
      </w:r>
      <w:proofErr w:type="spellEnd"/>
      <w:r w:rsidRPr="00D9208B">
        <w:rPr>
          <w:rFonts w:eastAsia="Calibri"/>
          <w:kern w:val="0"/>
          <w14:ligatures w14:val="none"/>
        </w:rPr>
        <w:t xml:space="preserve"> andmed;</w:t>
      </w:r>
    </w:p>
    <w:p w14:paraId="5FFAD435" w14:textId="77777777" w:rsidR="00C36B68" w:rsidRPr="00D9208B" w:rsidRDefault="00C36B68" w:rsidP="00C36B68">
      <w:pPr>
        <w:jc w:val="both"/>
        <w:rPr>
          <w:rFonts w:eastAsia="Calibri"/>
          <w:kern w:val="0"/>
          <w14:ligatures w14:val="none"/>
        </w:rPr>
      </w:pPr>
      <w:r w:rsidRPr="00D9208B">
        <w:rPr>
          <w:rFonts w:eastAsia="Calibri"/>
          <w:kern w:val="0"/>
          <w14:ligatures w14:val="none"/>
        </w:rPr>
        <w:t>4) välismaalase perekonnaseisuandmed;</w:t>
      </w:r>
    </w:p>
    <w:p w14:paraId="34ABDB62" w14:textId="77777777" w:rsidR="00C36B68" w:rsidRPr="00D9208B" w:rsidRDefault="00C36B68" w:rsidP="00C36B68">
      <w:pPr>
        <w:jc w:val="both"/>
        <w:rPr>
          <w:rFonts w:eastAsia="Calibri"/>
          <w:kern w:val="0"/>
          <w14:ligatures w14:val="none"/>
        </w:rPr>
      </w:pPr>
      <w:r w:rsidRPr="00D9208B">
        <w:rPr>
          <w:rFonts w:eastAsia="Calibri"/>
          <w:kern w:val="0"/>
          <w14:ligatures w14:val="none"/>
        </w:rPr>
        <w:t>5) välismaalase hariduse ja õppimise andmed;</w:t>
      </w:r>
    </w:p>
    <w:p w14:paraId="400C082E" w14:textId="77777777" w:rsidR="00C36B68" w:rsidRPr="00D9208B" w:rsidRDefault="00C36B68" w:rsidP="00C36B68">
      <w:pPr>
        <w:jc w:val="both"/>
        <w:rPr>
          <w:rFonts w:eastAsia="Calibri"/>
          <w:kern w:val="0"/>
          <w14:ligatures w14:val="none"/>
        </w:rPr>
      </w:pPr>
      <w:r w:rsidRPr="00D9208B">
        <w:rPr>
          <w:rFonts w:eastAsia="Calibri"/>
          <w:kern w:val="0"/>
          <w14:ligatures w14:val="none"/>
        </w:rPr>
        <w:t>6) välismaalase töötamise ja ettevõtluse andmed;</w:t>
      </w:r>
    </w:p>
    <w:p w14:paraId="28A2B4CA" w14:textId="77777777" w:rsidR="00C36B68" w:rsidRPr="00D9208B" w:rsidRDefault="00C36B68" w:rsidP="00C36B68">
      <w:pPr>
        <w:jc w:val="both"/>
        <w:rPr>
          <w:rFonts w:eastAsia="Calibri"/>
          <w:kern w:val="0"/>
          <w14:ligatures w14:val="none"/>
        </w:rPr>
      </w:pPr>
      <w:r w:rsidRPr="00D9208B">
        <w:rPr>
          <w:rFonts w:eastAsia="Calibri"/>
          <w:kern w:val="0"/>
          <w14:ligatures w14:val="none"/>
        </w:rPr>
        <w:t>7) välismaalase esindaja esindusõiguse andmed;</w:t>
      </w:r>
    </w:p>
    <w:p w14:paraId="04FE6854"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8) viisa liik, sihtriigi </w:t>
      </w:r>
      <w:r>
        <w:rPr>
          <w:rFonts w:eastAsia="Calibri"/>
          <w:kern w:val="0"/>
          <w14:ligatures w14:val="none"/>
        </w:rPr>
        <w:t>andmed, sihtriigis</w:t>
      </w:r>
      <w:r w:rsidRPr="00D9208B">
        <w:rPr>
          <w:rFonts w:eastAsia="Calibri"/>
          <w:kern w:val="0"/>
          <w14:ligatures w14:val="none"/>
        </w:rPr>
        <w:t xml:space="preserve"> kavandatava viibimise </w:t>
      </w:r>
      <w:r>
        <w:rPr>
          <w:rFonts w:eastAsia="Calibri"/>
          <w:kern w:val="0"/>
          <w14:ligatures w14:val="none"/>
        </w:rPr>
        <w:t>või t</w:t>
      </w:r>
      <w:r w:rsidRPr="00D9208B">
        <w:rPr>
          <w:rFonts w:eastAsia="Calibri"/>
          <w:kern w:val="0"/>
          <w14:ligatures w14:val="none"/>
        </w:rPr>
        <w:t xml:space="preserve">ransiidi andmed </w:t>
      </w:r>
      <w:r>
        <w:rPr>
          <w:rFonts w:eastAsia="Calibri"/>
          <w:kern w:val="0"/>
          <w14:ligatures w14:val="none"/>
        </w:rPr>
        <w:t>ja</w:t>
      </w:r>
      <w:r w:rsidRPr="00D9208B">
        <w:rPr>
          <w:rFonts w:eastAsia="Calibri"/>
          <w:kern w:val="0"/>
          <w14:ligatures w14:val="none"/>
        </w:rPr>
        <w:t xml:space="preserve"> sissesõiduloa andmed;</w:t>
      </w:r>
    </w:p>
    <w:p w14:paraId="2EF501CF" w14:textId="77777777" w:rsidR="00C36B68" w:rsidRPr="00D9208B" w:rsidRDefault="00C36B68" w:rsidP="00C36B68">
      <w:pPr>
        <w:jc w:val="both"/>
        <w:rPr>
          <w:rFonts w:eastAsia="Calibri"/>
          <w:kern w:val="0"/>
          <w14:ligatures w14:val="none"/>
        </w:rPr>
      </w:pPr>
      <w:r w:rsidRPr="00D9208B">
        <w:rPr>
          <w:rFonts w:eastAsia="Calibri"/>
          <w:kern w:val="0"/>
          <w14:ligatures w14:val="none"/>
        </w:rPr>
        <w:t>9) viimase viie aasta jooksul antud viisa ja elamisloa andmed;</w:t>
      </w:r>
    </w:p>
    <w:p w14:paraId="08532AE2" w14:textId="77777777" w:rsidR="00C36B68" w:rsidRPr="00D9208B" w:rsidRDefault="00C36B68" w:rsidP="00C36B68">
      <w:pPr>
        <w:jc w:val="both"/>
        <w:rPr>
          <w:rFonts w:eastAsia="Calibri"/>
          <w:kern w:val="0"/>
          <w14:ligatures w14:val="none"/>
        </w:rPr>
      </w:pPr>
      <w:r w:rsidRPr="00D9208B">
        <w:rPr>
          <w:rFonts w:eastAsia="Calibri"/>
          <w:kern w:val="0"/>
          <w14:ligatures w14:val="none"/>
        </w:rPr>
        <w:t>10) Eestis ja teises Schengeni konventsiooni liikmesriigis varasema viibimise andmed;</w:t>
      </w:r>
    </w:p>
    <w:p w14:paraId="79A0DAEB" w14:textId="77777777" w:rsidR="00C36B68" w:rsidRPr="00D9208B" w:rsidRDefault="00C36B68" w:rsidP="00C36B68">
      <w:pPr>
        <w:jc w:val="both"/>
        <w:rPr>
          <w:rFonts w:eastAsia="Calibri"/>
          <w:kern w:val="0"/>
          <w14:ligatures w14:val="none"/>
        </w:rPr>
      </w:pPr>
      <w:r w:rsidRPr="00D9208B">
        <w:rPr>
          <w:rFonts w:eastAsia="Calibri"/>
          <w:kern w:val="0"/>
          <w14:ligatures w14:val="none"/>
        </w:rPr>
        <w:t>11) elukohariiki tagasipöördumise loa andmed;</w:t>
      </w:r>
    </w:p>
    <w:p w14:paraId="2AFB59C4" w14:textId="77777777" w:rsidR="00C36B68" w:rsidRPr="00D9208B" w:rsidRDefault="00C36B68" w:rsidP="00C36B68">
      <w:pPr>
        <w:jc w:val="both"/>
        <w:rPr>
          <w:rFonts w:eastAsia="Calibri"/>
          <w:kern w:val="0"/>
          <w14:ligatures w14:val="none"/>
        </w:rPr>
      </w:pPr>
      <w:r w:rsidRPr="00D9208B">
        <w:rPr>
          <w:rFonts w:eastAsia="Calibri"/>
          <w:kern w:val="0"/>
          <w14:ligatures w14:val="none"/>
        </w:rPr>
        <w:t>12) majutuskoha, reisi- ja elamiskulude katmise andmed;</w:t>
      </w:r>
    </w:p>
    <w:p w14:paraId="07AF795E" w14:textId="77777777" w:rsidR="00C36B68" w:rsidRPr="00D9208B" w:rsidRDefault="00C36B68" w:rsidP="00C36B68">
      <w:pPr>
        <w:jc w:val="both"/>
        <w:rPr>
          <w:rFonts w:eastAsia="Calibri"/>
          <w:kern w:val="0"/>
          <w14:ligatures w14:val="none"/>
        </w:rPr>
      </w:pPr>
      <w:r w:rsidRPr="00D9208B">
        <w:rPr>
          <w:rFonts w:eastAsia="Calibri"/>
          <w:kern w:val="0"/>
          <w14:ligatures w14:val="none"/>
        </w:rPr>
        <w:t>13) külastatava isiku üldandmed;</w:t>
      </w:r>
    </w:p>
    <w:p w14:paraId="71CFB15C" w14:textId="77777777" w:rsidR="00C36B68" w:rsidRPr="00D9208B" w:rsidRDefault="00C36B68" w:rsidP="00C36B68">
      <w:pPr>
        <w:jc w:val="both"/>
        <w:rPr>
          <w:rFonts w:eastAsia="Calibri"/>
          <w:kern w:val="0"/>
          <w14:ligatures w14:val="none"/>
        </w:rPr>
      </w:pPr>
      <w:r w:rsidRPr="00D9208B">
        <w:rPr>
          <w:rFonts w:eastAsia="Calibri"/>
          <w:kern w:val="0"/>
          <w14:ligatures w14:val="none"/>
        </w:rPr>
        <w:t>14) </w:t>
      </w:r>
      <w:r>
        <w:rPr>
          <w:rFonts w:eastAsia="Calibri"/>
          <w:kern w:val="0"/>
          <w14:ligatures w14:val="none"/>
        </w:rPr>
        <w:t xml:space="preserve">välismaalase </w:t>
      </w:r>
      <w:r w:rsidRPr="00D9208B">
        <w:rPr>
          <w:rFonts w:eastAsia="Calibri"/>
          <w:kern w:val="0"/>
          <w14:ligatures w14:val="none"/>
        </w:rPr>
        <w:t>Euroopa Liidu liikmesriigi, Euroopa Majanduspiirkonna liikmesriigi või Šveitsi Konföderatsiooni kodaniku</w:t>
      </w:r>
      <w:r>
        <w:rPr>
          <w:rFonts w:eastAsia="Calibri"/>
          <w:kern w:val="0"/>
          <w14:ligatures w14:val="none"/>
        </w:rPr>
        <w:t>st perekonnaliikme</w:t>
      </w:r>
      <w:r w:rsidRPr="00D9208B">
        <w:rPr>
          <w:rFonts w:eastAsia="Calibri"/>
          <w:kern w:val="0"/>
          <w14:ligatures w14:val="none"/>
        </w:rPr>
        <w:t xml:space="preserve"> üldandmed ja </w:t>
      </w:r>
      <w:r>
        <w:rPr>
          <w:rFonts w:eastAsia="Calibri"/>
          <w:kern w:val="0"/>
          <w14:ligatures w14:val="none"/>
        </w:rPr>
        <w:t xml:space="preserve">seos </w:t>
      </w:r>
      <w:r w:rsidRPr="00D9208B">
        <w:rPr>
          <w:rFonts w:eastAsia="Calibri"/>
          <w:kern w:val="0"/>
          <w14:ligatures w14:val="none"/>
        </w:rPr>
        <w:t>välismaalasega;</w:t>
      </w:r>
    </w:p>
    <w:p w14:paraId="47D408B0"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15) </w:t>
      </w:r>
      <w:bookmarkStart w:id="8" w:name="_Hlk159689404"/>
      <w:r w:rsidRPr="00D9208B">
        <w:rPr>
          <w:rFonts w:eastAsia="Calibri"/>
          <w:kern w:val="0"/>
          <w14:ligatures w14:val="none"/>
        </w:rPr>
        <w:t>menetlustoimingu andmed ning otsuse ja selle vaidlustamise andmed.</w:t>
      </w:r>
      <w:bookmarkEnd w:id="8"/>
      <w:r w:rsidRPr="00D9208B">
        <w:rPr>
          <w:rFonts w:eastAsia="Calibri"/>
          <w:kern w:val="0"/>
          <w14:ligatures w14:val="none"/>
        </w:rPr>
        <w:t>“;</w:t>
      </w:r>
    </w:p>
    <w:p w14:paraId="2C5E21EE" w14:textId="77777777" w:rsidR="00C36B68" w:rsidRDefault="00C36B68" w:rsidP="00C36B68">
      <w:pPr>
        <w:jc w:val="both"/>
        <w:rPr>
          <w:rFonts w:eastAsia="Calibri"/>
          <w:b/>
          <w:kern w:val="0"/>
          <w14:ligatures w14:val="none"/>
        </w:rPr>
      </w:pPr>
    </w:p>
    <w:p w14:paraId="324860B5" w14:textId="77777777" w:rsidR="00C36B68" w:rsidRPr="00D9208B" w:rsidRDefault="00C36B68" w:rsidP="00C36B68">
      <w:pPr>
        <w:jc w:val="both"/>
        <w:rPr>
          <w:rFonts w:eastAsia="Calibri"/>
          <w:bCs/>
          <w:kern w:val="0"/>
          <w14:ligatures w14:val="none"/>
        </w:rPr>
      </w:pPr>
      <w:r>
        <w:rPr>
          <w:rFonts w:eastAsia="Calibri"/>
          <w:b/>
          <w:kern w:val="0"/>
          <w14:ligatures w14:val="none"/>
        </w:rPr>
        <w:t>11</w:t>
      </w:r>
      <w:r w:rsidRPr="00D9208B">
        <w:rPr>
          <w:rFonts w:eastAsia="Calibri"/>
          <w:b/>
          <w:kern w:val="0"/>
          <w14:ligatures w14:val="none"/>
        </w:rPr>
        <w:t xml:space="preserve">) </w:t>
      </w:r>
      <w:r w:rsidRPr="00D9208B">
        <w:rPr>
          <w:rFonts w:eastAsia="Calibri"/>
          <w:bCs/>
          <w:kern w:val="0"/>
          <w14:ligatures w14:val="none"/>
        </w:rPr>
        <w:t>paragrahvi 102 lõigetes 3</w:t>
      </w:r>
      <w:r w:rsidRPr="00D9208B">
        <w:rPr>
          <w:rFonts w:eastAsia="Calibri"/>
          <w:bCs/>
          <w:kern w:val="0"/>
          <w:vertAlign w:val="superscript"/>
          <w14:ligatures w14:val="none"/>
        </w:rPr>
        <w:t>1</w:t>
      </w:r>
      <w:r w:rsidRPr="00D9208B">
        <w:rPr>
          <w:rFonts w:eastAsia="Calibri"/>
          <w:bCs/>
          <w:kern w:val="0"/>
          <w14:ligatures w14:val="none"/>
        </w:rPr>
        <w:t>–5 ja 10 asendatakse sõna „andmekogu“ sõnaga „viisaregister“ vastavas käändes;</w:t>
      </w:r>
    </w:p>
    <w:p w14:paraId="1DB2D0E7" w14:textId="77777777" w:rsidR="00C36B68" w:rsidRPr="00D9208B" w:rsidRDefault="00C36B68" w:rsidP="00C36B68">
      <w:pPr>
        <w:jc w:val="both"/>
        <w:rPr>
          <w:rFonts w:eastAsia="Calibri"/>
          <w:b/>
          <w:bCs/>
          <w:kern w:val="0"/>
          <w14:ligatures w14:val="none"/>
        </w:rPr>
      </w:pPr>
    </w:p>
    <w:p w14:paraId="7004FCE4" w14:textId="77777777" w:rsidR="00C36B68" w:rsidRPr="00D9208B" w:rsidRDefault="00C36B68" w:rsidP="00C36B68">
      <w:pPr>
        <w:jc w:val="both"/>
        <w:rPr>
          <w:rFonts w:eastAsia="Calibri"/>
          <w:b/>
          <w:bCs/>
          <w:kern w:val="0"/>
          <w14:ligatures w14:val="none"/>
        </w:rPr>
      </w:pPr>
      <w:commentRangeStart w:id="9"/>
      <w:r w:rsidRPr="00D9208B">
        <w:rPr>
          <w:rFonts w:eastAsia="Calibri"/>
          <w:b/>
          <w:bCs/>
          <w:kern w:val="0"/>
          <w14:ligatures w14:val="none"/>
        </w:rPr>
        <w:t>1</w:t>
      </w:r>
      <w:r>
        <w:rPr>
          <w:rFonts w:eastAsia="Calibri"/>
          <w:b/>
          <w:bCs/>
          <w:kern w:val="0"/>
          <w14:ligatures w14:val="none"/>
        </w:rPr>
        <w:t>2</w:t>
      </w:r>
      <w:r w:rsidRPr="00D9208B">
        <w:rPr>
          <w:rFonts w:eastAsia="Calibri"/>
          <w:b/>
          <w:bCs/>
          <w:kern w:val="0"/>
          <w14:ligatures w14:val="none"/>
        </w:rPr>
        <w:t>)</w:t>
      </w:r>
      <w:r w:rsidRPr="00D9208B">
        <w:rPr>
          <w:rFonts w:eastAsia="Calibri"/>
          <w:kern w:val="0"/>
          <w14:ligatures w14:val="none"/>
        </w:rPr>
        <w:t xml:space="preserve"> </w:t>
      </w:r>
      <w:commentRangeEnd w:id="9"/>
      <w:r w:rsidR="00DD5F6C">
        <w:rPr>
          <w:rStyle w:val="Kommentaariviide"/>
          <w:kern w:val="0"/>
          <w14:ligatures w14:val="none"/>
        </w:rPr>
        <w:commentReference w:id="9"/>
      </w:r>
      <w:r w:rsidRPr="00D9208B">
        <w:rPr>
          <w:rFonts w:eastAsia="Calibri"/>
          <w:kern w:val="0"/>
          <w14:ligatures w14:val="none"/>
        </w:rPr>
        <w:t>paragrahvi 102 lõige 8 muudetakse ja sõnastatakse järgmiselt:</w:t>
      </w:r>
    </w:p>
    <w:p w14:paraId="0A66A1E7" w14:textId="77777777" w:rsidR="00C36B68" w:rsidRPr="00D9208B" w:rsidRDefault="00C36B68" w:rsidP="00C36B68">
      <w:pPr>
        <w:jc w:val="both"/>
        <w:rPr>
          <w:rFonts w:eastAsia="Calibri"/>
          <w:kern w:val="0"/>
          <w14:ligatures w14:val="none"/>
        </w:rPr>
      </w:pPr>
    </w:p>
    <w:p w14:paraId="1E5DE420" w14:textId="77777777" w:rsidR="00C36B68" w:rsidRPr="00D9208B" w:rsidRDefault="00C36B68" w:rsidP="00C36B68">
      <w:pPr>
        <w:jc w:val="both"/>
        <w:rPr>
          <w:rFonts w:eastAsia="Calibri"/>
          <w:kern w:val="0"/>
          <w14:ligatures w14:val="none"/>
        </w:rPr>
      </w:pPr>
      <w:r w:rsidRPr="00D9208B">
        <w:rPr>
          <w:rFonts w:eastAsia="Calibri"/>
          <w:kern w:val="0"/>
          <w14:ligatures w14:val="none"/>
        </w:rPr>
        <w:t>„(8) Viisaregistri vastutav töötleja on Politsei- ja Piirivalveamet. Viisaregistri andmete vastutavad töötlejad on käesolevas seaduses sätestatud pädevuse piires Politsei- ja Piirivalveamet, Kaitsepolitseiamet ning Välisministeerium.“;</w:t>
      </w:r>
    </w:p>
    <w:p w14:paraId="130564DD" w14:textId="77777777" w:rsidR="00C36B68" w:rsidRPr="00D9208B" w:rsidRDefault="00C36B68" w:rsidP="00C36B68">
      <w:pPr>
        <w:jc w:val="both"/>
        <w:rPr>
          <w:rFonts w:eastAsia="Calibri"/>
          <w:b/>
          <w:bCs/>
          <w:kern w:val="0"/>
          <w14:ligatures w14:val="none"/>
        </w:rPr>
      </w:pPr>
    </w:p>
    <w:bookmarkEnd w:id="7"/>
    <w:p w14:paraId="50FB1F77"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w:t>
      </w:r>
      <w:r>
        <w:rPr>
          <w:rFonts w:eastAsia="Calibri"/>
          <w:b/>
          <w:bCs/>
          <w:kern w:val="0"/>
          <w14:ligatures w14:val="none"/>
        </w:rPr>
        <w:t>3</w:t>
      </w:r>
      <w:r w:rsidRPr="00D9208B">
        <w:rPr>
          <w:rFonts w:eastAsia="Calibri"/>
          <w:b/>
          <w:bCs/>
          <w:kern w:val="0"/>
          <w14:ligatures w14:val="none"/>
        </w:rPr>
        <w:t>)</w:t>
      </w:r>
      <w:r w:rsidRPr="00D9208B">
        <w:rPr>
          <w:rFonts w:eastAsia="Calibri"/>
          <w:kern w:val="0"/>
          <w14:ligatures w14:val="none"/>
        </w:rPr>
        <w:t xml:space="preserve"> paragrahvi 102 lõige 9 muudetakse ja sõnastatakse järgmiselt:</w:t>
      </w:r>
    </w:p>
    <w:p w14:paraId="4CF30660" w14:textId="77777777" w:rsidR="00C36B68" w:rsidRPr="00D9208B" w:rsidRDefault="00C36B68" w:rsidP="00C36B68">
      <w:pPr>
        <w:jc w:val="both"/>
        <w:rPr>
          <w:rFonts w:eastAsia="Calibri"/>
          <w:kern w:val="0"/>
          <w14:ligatures w14:val="none"/>
        </w:rPr>
      </w:pPr>
    </w:p>
    <w:p w14:paraId="22486B2A"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„(9) </w:t>
      </w:r>
      <w:r w:rsidRPr="00D9208B">
        <w:rPr>
          <w:rFonts w:eastAsia="Calibri"/>
          <w:bCs/>
          <w:kern w:val="0"/>
          <w14:ligatures w14:val="none"/>
        </w:rPr>
        <w:t xml:space="preserve">Viisaregistri </w:t>
      </w:r>
      <w:r w:rsidRPr="00D9208B">
        <w:rPr>
          <w:rFonts w:eastAsia="Calibri"/>
          <w:kern w:val="0"/>
          <w14:ligatures w14:val="none"/>
        </w:rPr>
        <w:t>põhimääruses sätestatakse viisaregistri pidamise kord, sealhulgas:</w:t>
      </w:r>
    </w:p>
    <w:p w14:paraId="4F43FF60" w14:textId="66E7EE1C" w:rsidR="00C36B68" w:rsidRPr="002D2065" w:rsidRDefault="00C36B68" w:rsidP="00C36B68">
      <w:pPr>
        <w:jc w:val="both"/>
        <w:rPr>
          <w:rFonts w:eastAsia="Calibri"/>
          <w:kern w:val="0"/>
          <w14:ligatures w14:val="none"/>
        </w:rPr>
      </w:pPr>
      <w:r w:rsidRPr="002D2065">
        <w:rPr>
          <w:rFonts w:eastAsia="Calibri"/>
          <w:kern w:val="0"/>
          <w14:ligatures w14:val="none"/>
        </w:rPr>
        <w:t>1) andmeandjad;</w:t>
      </w:r>
    </w:p>
    <w:p w14:paraId="47AEF799" w14:textId="77777777" w:rsidR="008D1421" w:rsidRPr="002D2065" w:rsidRDefault="008D1421" w:rsidP="008D1421">
      <w:pPr>
        <w:jc w:val="both"/>
        <w:rPr>
          <w:rFonts w:eastAsia="Calibri"/>
          <w:kern w:val="0"/>
          <w14:ligatures w14:val="none"/>
        </w:rPr>
      </w:pPr>
      <w:r w:rsidRPr="002D2065">
        <w:rPr>
          <w:rFonts w:eastAsia="Calibri"/>
          <w:kern w:val="0"/>
          <w14:ligatures w14:val="none"/>
        </w:rPr>
        <w:t>2) täpne andmekoosseis;</w:t>
      </w:r>
    </w:p>
    <w:p w14:paraId="7EA8ECE6" w14:textId="34FDC9C6" w:rsidR="00C36B68" w:rsidRPr="002D2065" w:rsidRDefault="008D1421" w:rsidP="00C36B68">
      <w:pPr>
        <w:jc w:val="both"/>
        <w:rPr>
          <w:rFonts w:eastAsia="Calibri"/>
          <w:kern w:val="0"/>
          <w14:ligatures w14:val="none"/>
        </w:rPr>
      </w:pPr>
      <w:r>
        <w:rPr>
          <w:rFonts w:eastAsia="Calibri"/>
          <w:kern w:val="0"/>
          <w14:ligatures w14:val="none"/>
        </w:rPr>
        <w:t>3</w:t>
      </w:r>
      <w:r w:rsidR="00C36B68" w:rsidRPr="002D2065">
        <w:rPr>
          <w:rFonts w:eastAsia="Calibri"/>
          <w:kern w:val="0"/>
          <w14:ligatures w14:val="none"/>
        </w:rPr>
        <w:t xml:space="preserve">) </w:t>
      </w:r>
      <w:proofErr w:type="spellStart"/>
      <w:r w:rsidR="00C36B68" w:rsidRPr="002D2065">
        <w:rPr>
          <w:rFonts w:eastAsia="Calibri"/>
          <w:kern w:val="0"/>
          <w14:ligatures w14:val="none"/>
        </w:rPr>
        <w:t>andmekogudevaheline</w:t>
      </w:r>
      <w:proofErr w:type="spellEnd"/>
      <w:r w:rsidR="00C36B68" w:rsidRPr="002D2065">
        <w:rPr>
          <w:rFonts w:eastAsia="Calibri"/>
          <w:kern w:val="0"/>
          <w14:ligatures w14:val="none"/>
        </w:rPr>
        <w:t xml:space="preserve"> andmevahetus;</w:t>
      </w:r>
    </w:p>
    <w:p w14:paraId="31952A64" w14:textId="3A38EB46" w:rsidR="00C36B68" w:rsidRPr="002D2065" w:rsidRDefault="008D1421" w:rsidP="00C36B68">
      <w:pPr>
        <w:jc w:val="both"/>
        <w:rPr>
          <w:rFonts w:eastAsia="Calibri"/>
          <w:kern w:val="0"/>
          <w14:ligatures w14:val="none"/>
        </w:rPr>
      </w:pPr>
      <w:r>
        <w:rPr>
          <w:rFonts w:eastAsia="Calibri"/>
          <w:kern w:val="0"/>
          <w14:ligatures w14:val="none"/>
        </w:rPr>
        <w:t>4</w:t>
      </w:r>
      <w:r w:rsidR="00C36B68" w:rsidRPr="002D2065">
        <w:rPr>
          <w:rFonts w:eastAsia="Calibri"/>
          <w:kern w:val="0"/>
          <w14:ligatures w14:val="none"/>
        </w:rPr>
        <w:t>) vastutava töötleja ülesanded;</w:t>
      </w:r>
    </w:p>
    <w:p w14:paraId="42881B77" w14:textId="7724AF58" w:rsidR="00C36B68" w:rsidRPr="002D2065" w:rsidRDefault="008D1421" w:rsidP="00C36B68">
      <w:pPr>
        <w:jc w:val="both"/>
        <w:rPr>
          <w:rFonts w:eastAsia="Calibri"/>
          <w:kern w:val="0"/>
          <w14:ligatures w14:val="none"/>
        </w:rPr>
      </w:pPr>
      <w:r>
        <w:rPr>
          <w:rFonts w:eastAsia="Calibri"/>
          <w:kern w:val="0"/>
          <w14:ligatures w14:val="none"/>
        </w:rPr>
        <w:t>5</w:t>
      </w:r>
      <w:r w:rsidR="00C36B68" w:rsidRPr="002D2065">
        <w:rPr>
          <w:rFonts w:eastAsia="Calibri"/>
          <w:kern w:val="0"/>
          <w14:ligatures w14:val="none"/>
        </w:rPr>
        <w:t>) volitatud töötleja ja tema ülesanded;</w:t>
      </w:r>
    </w:p>
    <w:p w14:paraId="7A927599" w14:textId="0719535C" w:rsidR="00C36B68" w:rsidRPr="002D2065" w:rsidRDefault="008D1421" w:rsidP="00C36B68">
      <w:pPr>
        <w:jc w:val="both"/>
        <w:rPr>
          <w:rFonts w:eastAsia="Calibri"/>
          <w:kern w:val="0"/>
          <w14:ligatures w14:val="none"/>
        </w:rPr>
      </w:pPr>
      <w:r>
        <w:rPr>
          <w:rFonts w:eastAsia="Calibri"/>
          <w:kern w:val="0"/>
          <w14:ligatures w14:val="none"/>
        </w:rPr>
        <w:t>6</w:t>
      </w:r>
      <w:r w:rsidR="00C36B68" w:rsidRPr="002D2065">
        <w:rPr>
          <w:rFonts w:eastAsia="Calibri"/>
          <w:kern w:val="0"/>
          <w14:ligatures w14:val="none"/>
        </w:rPr>
        <w:t>) andmetele juurdepääsu ja andmete väljastamise kord;</w:t>
      </w:r>
    </w:p>
    <w:p w14:paraId="5FB678D3" w14:textId="124BB828" w:rsidR="00C36B68" w:rsidRPr="002D2065" w:rsidRDefault="008D1421" w:rsidP="00C36B68">
      <w:pPr>
        <w:jc w:val="both"/>
        <w:rPr>
          <w:rFonts w:eastAsia="Calibri"/>
          <w:bCs/>
          <w:kern w:val="0"/>
          <w14:ligatures w14:val="none"/>
        </w:rPr>
      </w:pPr>
      <w:r>
        <w:rPr>
          <w:rFonts w:eastAsia="Calibri"/>
          <w:kern w:val="0"/>
          <w14:ligatures w14:val="none"/>
        </w:rPr>
        <w:t>7</w:t>
      </w:r>
      <w:r w:rsidR="00C36B68" w:rsidRPr="002D2065">
        <w:rPr>
          <w:rFonts w:eastAsia="Calibri"/>
          <w:kern w:val="0"/>
          <w14:ligatures w14:val="none"/>
        </w:rPr>
        <w:t>) muud korralduslikud küsimused.“;</w:t>
      </w:r>
    </w:p>
    <w:p w14:paraId="7646156F" w14:textId="77777777" w:rsidR="00C36B68" w:rsidRPr="00D9208B" w:rsidRDefault="00C36B68" w:rsidP="00C36B68">
      <w:pPr>
        <w:jc w:val="both"/>
        <w:rPr>
          <w:rFonts w:eastAsia="Calibri"/>
          <w:kern w:val="0"/>
          <w14:ligatures w14:val="none"/>
        </w:rPr>
      </w:pPr>
    </w:p>
    <w:p w14:paraId="79B13AE8"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14)</w:t>
      </w:r>
      <w:r w:rsidRPr="00D9208B">
        <w:rPr>
          <w:rFonts w:eastAsia="Calibri"/>
          <w:kern w:val="0"/>
          <w14:ligatures w14:val="none"/>
        </w:rPr>
        <w:t xml:space="preserve"> paragrahvi 102 täiendatakse lõikega 9</w:t>
      </w:r>
      <w:r w:rsidRPr="00D9208B">
        <w:rPr>
          <w:rFonts w:eastAsia="Calibri"/>
          <w:kern w:val="0"/>
          <w:vertAlign w:val="superscript"/>
          <w14:ligatures w14:val="none"/>
        </w:rPr>
        <w:t>1</w:t>
      </w:r>
      <w:r w:rsidRPr="00D9208B">
        <w:rPr>
          <w:rFonts w:eastAsia="Calibri"/>
          <w:kern w:val="0"/>
          <w14:ligatures w14:val="none"/>
        </w:rPr>
        <w:t xml:space="preserve"> järgmises sõnastuses:</w:t>
      </w:r>
    </w:p>
    <w:p w14:paraId="1F2DD297" w14:textId="77777777" w:rsidR="00C36B68" w:rsidRPr="00D9208B" w:rsidRDefault="00C36B68" w:rsidP="00C36B68">
      <w:pPr>
        <w:jc w:val="both"/>
        <w:rPr>
          <w:rFonts w:eastAsia="Calibri"/>
          <w:kern w:val="0"/>
          <w14:ligatures w14:val="none"/>
        </w:rPr>
      </w:pPr>
    </w:p>
    <w:p w14:paraId="3BF4AB85" w14:textId="77777777" w:rsidR="00C36B68" w:rsidRPr="00D9208B" w:rsidRDefault="00C36B68" w:rsidP="00C36B68">
      <w:pPr>
        <w:jc w:val="both"/>
        <w:rPr>
          <w:rFonts w:eastAsia="Calibri"/>
          <w:kern w:val="0"/>
          <w14:ligatures w14:val="none"/>
        </w:rPr>
      </w:pPr>
      <w:r w:rsidRPr="00D9208B">
        <w:rPr>
          <w:rFonts w:eastAsia="Calibri"/>
          <w:kern w:val="0"/>
          <w14:ligatures w14:val="none"/>
        </w:rPr>
        <w:t>„(9</w:t>
      </w:r>
      <w:r w:rsidRPr="00D9208B">
        <w:rPr>
          <w:rFonts w:eastAsia="Calibri"/>
          <w:kern w:val="0"/>
          <w:vertAlign w:val="superscript"/>
          <w14:ligatures w14:val="none"/>
        </w:rPr>
        <w:t>1</w:t>
      </w:r>
      <w:r w:rsidRPr="00D9208B">
        <w:rPr>
          <w:rFonts w:eastAsia="Calibri"/>
          <w:kern w:val="0"/>
          <w14:ligatures w14:val="none"/>
        </w:rPr>
        <w:t xml:space="preserve">) Viisaregistri andmeid säilitatakse kõige kauem 60 aastat. </w:t>
      </w:r>
      <w:r w:rsidRPr="00E128EC">
        <w:rPr>
          <w:rFonts w:eastAsia="Calibri"/>
          <w:kern w:val="0"/>
          <w14:ligatures w14:val="none"/>
        </w:rPr>
        <w:t xml:space="preserve">Andmetele võib sätestada lühema säilitustähtaja </w:t>
      </w:r>
      <w:r>
        <w:rPr>
          <w:rFonts w:eastAsia="Calibri"/>
          <w:kern w:val="0"/>
          <w14:ligatures w14:val="none"/>
        </w:rPr>
        <w:t>viisaregistri</w:t>
      </w:r>
      <w:r w:rsidRPr="00E128EC">
        <w:rPr>
          <w:rFonts w:eastAsia="Calibri"/>
          <w:kern w:val="0"/>
          <w14:ligatures w14:val="none"/>
        </w:rPr>
        <w:t xml:space="preserve"> põhimääruses</w:t>
      </w:r>
      <w:r w:rsidRPr="00D9208B">
        <w:rPr>
          <w:rFonts w:eastAsia="Calibri"/>
          <w:kern w:val="0"/>
          <w14:ligatures w14:val="none"/>
        </w:rPr>
        <w:t>.“;</w:t>
      </w:r>
    </w:p>
    <w:p w14:paraId="3464DDCA" w14:textId="77777777" w:rsidR="00C36B68" w:rsidRPr="00D9208B" w:rsidRDefault="00C36B68" w:rsidP="00C36B68">
      <w:pPr>
        <w:jc w:val="both"/>
        <w:rPr>
          <w:rFonts w:eastAsia="Calibri"/>
          <w:kern w:val="0"/>
          <w14:ligatures w14:val="none"/>
        </w:rPr>
      </w:pPr>
    </w:p>
    <w:p w14:paraId="1C9D6B5F"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lastRenderedPageBreak/>
        <w:t>15)</w:t>
      </w:r>
      <w:r w:rsidRPr="00D9208B">
        <w:rPr>
          <w:rFonts w:eastAsia="Calibri"/>
          <w:kern w:val="0"/>
          <w14:ligatures w14:val="none"/>
        </w:rPr>
        <w:t xml:space="preserve"> paragrahvi 105 lõikes 3 ning § 181 lõike 2 punktis 2 ja lõikes 3 asendatakse sõnad „Eestis registrisse“ sõnadega „Eesti äriregistrisse“;</w:t>
      </w:r>
    </w:p>
    <w:p w14:paraId="5E2CDEF2" w14:textId="77777777" w:rsidR="00C36B68" w:rsidRPr="00D9208B" w:rsidRDefault="00C36B68" w:rsidP="00C36B68">
      <w:pPr>
        <w:jc w:val="both"/>
        <w:rPr>
          <w:rFonts w:eastAsia="Calibri"/>
          <w:kern w:val="0"/>
          <w14:ligatures w14:val="none"/>
        </w:rPr>
      </w:pPr>
    </w:p>
    <w:p w14:paraId="7A71D608"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16)</w:t>
      </w:r>
      <w:r w:rsidRPr="00D9208B">
        <w:rPr>
          <w:rFonts w:eastAsia="Calibri"/>
          <w:kern w:val="0"/>
          <w14:ligatures w14:val="none"/>
        </w:rPr>
        <w:t xml:space="preserve"> paragrahvi 106 lõige 1 muudetakse ja sõnastatakse järgmiselt:</w:t>
      </w:r>
    </w:p>
    <w:p w14:paraId="7C2CF53A" w14:textId="77777777" w:rsidR="00C36B68" w:rsidRPr="00D9208B" w:rsidRDefault="00C36B68" w:rsidP="00C36B68">
      <w:pPr>
        <w:jc w:val="both"/>
        <w:rPr>
          <w:rFonts w:eastAsia="Calibri"/>
          <w:kern w:val="0"/>
          <w14:ligatures w14:val="none"/>
        </w:rPr>
      </w:pPr>
    </w:p>
    <w:p w14:paraId="63C8A9E1"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„(1) </w:t>
      </w:r>
      <w:bookmarkStart w:id="10" w:name="_Hlk138861031"/>
      <w:r w:rsidRPr="00D9208B">
        <w:rPr>
          <w:rFonts w:eastAsia="Calibri"/>
          <w:kern w:val="0"/>
          <w14:ligatures w14:val="none"/>
        </w:rPr>
        <w:t>Kui käesolevas seaduses ei ole sätestatud teisiti, võib lühiajaliselt Eestis töötada välismaalane:</w:t>
      </w:r>
    </w:p>
    <w:p w14:paraId="242A07AA"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1) kelle töötamine on enne tööle asumist registreeritud Politsei- ja Piirivalveametis ning </w:t>
      </w:r>
    </w:p>
    <w:p w14:paraId="7B74BFF3" w14:textId="77777777" w:rsidR="00C36B68" w:rsidRPr="00D9208B" w:rsidRDefault="00C36B68" w:rsidP="00C36B68">
      <w:pPr>
        <w:jc w:val="both"/>
        <w:rPr>
          <w:rFonts w:eastAsia="Calibri"/>
          <w:kern w:val="0"/>
          <w14:ligatures w14:val="none"/>
        </w:rPr>
      </w:pPr>
      <w:r w:rsidRPr="00D9208B">
        <w:rPr>
          <w:rFonts w:eastAsia="Calibri"/>
          <w:kern w:val="0"/>
          <w14:ligatures w14:val="none"/>
        </w:rPr>
        <w:t>2) kellele</w:t>
      </w:r>
      <w:r w:rsidRPr="00D9208B">
        <w:rPr>
          <w:rFonts w:eastAsia="Calibri"/>
          <w:i/>
          <w:kern w:val="0"/>
          <w14:ligatures w14:val="none"/>
        </w:rPr>
        <w:t xml:space="preserve"> </w:t>
      </w:r>
      <w:r w:rsidRPr="00D9208B">
        <w:rPr>
          <w:rFonts w:eastAsia="Calibri"/>
          <w:kern w:val="0"/>
          <w14:ligatures w14:val="none"/>
        </w:rPr>
        <w:t>on käesoleva seaduse alusel antud pikaajaline viisa</w:t>
      </w:r>
      <w:bookmarkEnd w:id="10"/>
      <w:r w:rsidRPr="00D9208B">
        <w:rPr>
          <w:rFonts w:eastAsia="Calibri"/>
          <w:kern w:val="0"/>
          <w14:ligatures w14:val="none"/>
        </w:rPr>
        <w:t>.“;</w:t>
      </w:r>
    </w:p>
    <w:p w14:paraId="48F4BA26" w14:textId="77777777" w:rsidR="00C36B68" w:rsidRPr="00D9208B" w:rsidRDefault="00C36B68" w:rsidP="00C36B68">
      <w:pPr>
        <w:jc w:val="both"/>
        <w:rPr>
          <w:rFonts w:eastAsia="Calibri"/>
          <w:kern w:val="0"/>
          <w14:ligatures w14:val="none"/>
        </w:rPr>
      </w:pPr>
    </w:p>
    <w:p w14:paraId="6F961ACB"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17)</w:t>
      </w:r>
      <w:r w:rsidRPr="00D9208B">
        <w:rPr>
          <w:rFonts w:eastAsia="Calibri"/>
          <w:kern w:val="0"/>
          <w14:ligatures w14:val="none"/>
        </w:rPr>
        <w:t xml:space="preserve"> paragrahvi 106 lõike 1</w:t>
      </w:r>
      <w:r w:rsidRPr="00D9208B">
        <w:rPr>
          <w:rFonts w:eastAsia="Calibri"/>
          <w:kern w:val="0"/>
          <w:vertAlign w:val="superscript"/>
          <w14:ligatures w14:val="none"/>
        </w:rPr>
        <w:t>1</w:t>
      </w:r>
      <w:r w:rsidRPr="00D9208B">
        <w:rPr>
          <w:rFonts w:eastAsia="Calibri"/>
          <w:kern w:val="0"/>
          <w14:ligatures w14:val="none"/>
        </w:rPr>
        <w:t xml:space="preserve"> punktis 2, lõike 4 sissejuhatavas lauseosas ja lõikes 5, § 181 lõike 5 sissejuhatavas lauseosas ning lõigetes 5</w:t>
      </w:r>
      <w:r w:rsidRPr="00D9208B">
        <w:rPr>
          <w:rFonts w:eastAsia="Calibri"/>
          <w:kern w:val="0"/>
          <w:vertAlign w:val="superscript"/>
          <w14:ligatures w14:val="none"/>
        </w:rPr>
        <w:t>1</w:t>
      </w:r>
      <w:r w:rsidRPr="00D9208B">
        <w:rPr>
          <w:rFonts w:eastAsia="Calibri"/>
          <w:kern w:val="0"/>
          <w14:ligatures w14:val="none"/>
        </w:rPr>
        <w:t xml:space="preserve"> ja 7 ning § 192 lõike 2</w:t>
      </w:r>
      <w:r w:rsidRPr="00D9208B">
        <w:rPr>
          <w:rFonts w:eastAsia="Calibri"/>
          <w:kern w:val="0"/>
          <w:vertAlign w:val="superscript"/>
          <w14:ligatures w14:val="none"/>
        </w:rPr>
        <w:t>1</w:t>
      </w:r>
      <w:r w:rsidRPr="00D9208B">
        <w:rPr>
          <w:rFonts w:eastAsia="Calibri"/>
          <w:kern w:val="0"/>
          <w14:ligatures w14:val="none"/>
        </w:rPr>
        <w:t xml:space="preserve"> punktis 1 asendatakse sõnad „Eestis registreeritud“ sõnadega „kantud Eesti äriregistrisse“;</w:t>
      </w:r>
    </w:p>
    <w:p w14:paraId="6C8ED986" w14:textId="77777777" w:rsidR="00C36B68" w:rsidRPr="00D9208B" w:rsidRDefault="00C36B68" w:rsidP="00C36B68">
      <w:pPr>
        <w:jc w:val="both"/>
        <w:rPr>
          <w:rFonts w:eastAsia="Calibri"/>
          <w:kern w:val="0"/>
          <w14:ligatures w14:val="none"/>
        </w:rPr>
      </w:pPr>
    </w:p>
    <w:p w14:paraId="3F3BEC94" w14:textId="77777777" w:rsidR="00C36B68" w:rsidRPr="00D9208B" w:rsidRDefault="00C36B68" w:rsidP="00C36B68">
      <w:pPr>
        <w:jc w:val="both"/>
        <w:rPr>
          <w:rFonts w:eastAsia="Calibri"/>
          <w:kern w:val="0"/>
          <w14:ligatures w14:val="none"/>
        </w:rPr>
      </w:pPr>
      <w:bookmarkStart w:id="11" w:name="_Hlk142462672"/>
      <w:r w:rsidRPr="00D9208B">
        <w:rPr>
          <w:rFonts w:eastAsia="Calibri"/>
          <w:b/>
          <w:bCs/>
          <w:kern w:val="0"/>
          <w14:ligatures w14:val="none"/>
        </w:rPr>
        <w:t>18)</w:t>
      </w:r>
      <w:r w:rsidRPr="00D9208B">
        <w:rPr>
          <w:rFonts w:eastAsia="Calibri"/>
          <w:kern w:val="0"/>
          <w14:ligatures w14:val="none"/>
        </w:rPr>
        <w:t xml:space="preserve"> paragrahvi 106 lõiget 1</w:t>
      </w:r>
      <w:r w:rsidRPr="00D9208B">
        <w:rPr>
          <w:rFonts w:eastAsia="Calibri"/>
          <w:kern w:val="0"/>
          <w:vertAlign w:val="superscript"/>
          <w14:ligatures w14:val="none"/>
        </w:rPr>
        <w:t>1</w:t>
      </w:r>
      <w:r w:rsidRPr="00D9208B">
        <w:rPr>
          <w:rFonts w:eastAsia="Calibri"/>
          <w:kern w:val="0"/>
          <w14:ligatures w14:val="none"/>
        </w:rPr>
        <w:t xml:space="preserve"> täiendatakse punktiga 4 järgmises sõnastuses:</w:t>
      </w:r>
    </w:p>
    <w:p w14:paraId="78EFD030" w14:textId="77777777" w:rsidR="00C36B68" w:rsidRPr="00D9208B" w:rsidRDefault="00C36B68" w:rsidP="00C36B68">
      <w:pPr>
        <w:jc w:val="both"/>
        <w:rPr>
          <w:rFonts w:eastAsia="Calibri"/>
          <w:kern w:val="0"/>
          <w14:ligatures w14:val="none"/>
        </w:rPr>
      </w:pPr>
    </w:p>
    <w:p w14:paraId="2312CD41" w14:textId="77777777" w:rsidR="00C36B68" w:rsidRPr="00D9208B" w:rsidRDefault="00C36B68" w:rsidP="00C36B68">
      <w:pPr>
        <w:jc w:val="both"/>
        <w:rPr>
          <w:rFonts w:eastAsia="Calibri"/>
          <w:kern w:val="0"/>
          <w14:ligatures w14:val="none"/>
        </w:rPr>
      </w:pPr>
      <w:r w:rsidRPr="00D9208B">
        <w:rPr>
          <w:rFonts w:eastAsia="Calibri"/>
          <w:kern w:val="0"/>
          <w14:ligatures w14:val="none"/>
        </w:rPr>
        <w:t>„4) tööandjal on vahetult enne lühiajalise Eestis töötamise registreerimise taotluse esitamist vähemalt järjestikuse kuue kuu jooksul olnud tegelik majandustegevus Eestis.“;</w:t>
      </w:r>
    </w:p>
    <w:bookmarkEnd w:id="11"/>
    <w:p w14:paraId="23590E5B" w14:textId="77777777" w:rsidR="00C36B68" w:rsidRPr="00D9208B" w:rsidRDefault="00C36B68" w:rsidP="00C36B68">
      <w:pPr>
        <w:jc w:val="both"/>
        <w:rPr>
          <w:rFonts w:eastAsia="Calibri"/>
          <w:kern w:val="0"/>
          <w14:ligatures w14:val="none"/>
        </w:rPr>
      </w:pPr>
    </w:p>
    <w:p w14:paraId="2A88876F"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19)</w:t>
      </w:r>
      <w:r w:rsidRPr="00D9208B">
        <w:rPr>
          <w:rFonts w:eastAsia="Calibri"/>
          <w:kern w:val="0"/>
          <w14:ligatures w14:val="none"/>
        </w:rPr>
        <w:t xml:space="preserve"> paragrahvi 106 lõige 1</w:t>
      </w:r>
      <w:r w:rsidRPr="00D9208B">
        <w:rPr>
          <w:rFonts w:eastAsia="Calibri"/>
          <w:kern w:val="0"/>
          <w:vertAlign w:val="superscript"/>
          <w14:ligatures w14:val="none"/>
        </w:rPr>
        <w:t>7</w:t>
      </w:r>
      <w:r w:rsidRPr="00D9208B">
        <w:rPr>
          <w:rFonts w:eastAsia="Calibri"/>
          <w:kern w:val="0"/>
          <w14:ligatures w14:val="none"/>
        </w:rPr>
        <w:t xml:space="preserve"> muudetakse ja sõnastatakse järgmiselt:</w:t>
      </w:r>
    </w:p>
    <w:p w14:paraId="52C08703" w14:textId="77777777" w:rsidR="00C36B68" w:rsidRPr="00D9208B" w:rsidRDefault="00C36B68" w:rsidP="00C36B68">
      <w:pPr>
        <w:jc w:val="both"/>
        <w:rPr>
          <w:rFonts w:eastAsia="Calibri"/>
          <w:kern w:val="0"/>
          <w14:ligatures w14:val="none"/>
        </w:rPr>
      </w:pPr>
    </w:p>
    <w:p w14:paraId="3F086830" w14:textId="77777777" w:rsidR="00C36B68" w:rsidRPr="00D9208B"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7</w:t>
      </w:r>
      <w:r w:rsidRPr="00D9208B">
        <w:rPr>
          <w:rFonts w:eastAsia="Calibri"/>
          <w:kern w:val="0"/>
          <w14:ligatures w14:val="none"/>
        </w:rPr>
        <w:t>) Käesoleva paragrahvi lõike 1 punktis 2 sätestatud pikaajalise viisa nõuet ning lõike 1</w:t>
      </w:r>
      <w:r w:rsidRPr="00D9208B">
        <w:rPr>
          <w:rFonts w:eastAsia="Calibri"/>
          <w:kern w:val="0"/>
          <w:vertAlign w:val="superscript"/>
          <w14:ligatures w14:val="none"/>
        </w:rPr>
        <w:t>1</w:t>
      </w:r>
      <w:r w:rsidRPr="00D9208B">
        <w:rPr>
          <w:rFonts w:eastAsia="Calibri"/>
          <w:kern w:val="0"/>
          <w14:ligatures w14:val="none"/>
        </w:rPr>
        <w:t xml:space="preserve"> punkte 3 ja 4 ei kohaldata, kui välismaalane asub tööle:</w:t>
      </w:r>
    </w:p>
    <w:p w14:paraId="4091DB12"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1) õpetaja, akadeemilise töötaja või teadlasena Eesti õigusaktidele vastavas õppeasutuses või teadus- ja arendusasutuses või </w:t>
      </w:r>
    </w:p>
    <w:p w14:paraId="368E0F04" w14:textId="77777777" w:rsidR="00C36B68" w:rsidRPr="00D9208B" w:rsidRDefault="00C36B68" w:rsidP="00C36B68">
      <w:pPr>
        <w:jc w:val="both"/>
        <w:rPr>
          <w:rFonts w:eastAsia="Calibri"/>
          <w:kern w:val="0"/>
          <w14:ligatures w14:val="none"/>
        </w:rPr>
      </w:pPr>
      <w:r w:rsidRPr="00D9208B">
        <w:rPr>
          <w:rFonts w:eastAsia="Calibri"/>
          <w:kern w:val="0"/>
          <w14:ligatures w14:val="none"/>
        </w:rPr>
        <w:t>2) noorsootöötajana.“;</w:t>
      </w:r>
    </w:p>
    <w:p w14:paraId="02E2DF41" w14:textId="77777777" w:rsidR="00C36B68" w:rsidRPr="00D9208B" w:rsidRDefault="00C36B68" w:rsidP="00C36B68">
      <w:pPr>
        <w:jc w:val="both"/>
        <w:rPr>
          <w:rFonts w:eastAsia="Calibri"/>
          <w:kern w:val="0"/>
          <w14:ligatures w14:val="none"/>
        </w:rPr>
      </w:pPr>
    </w:p>
    <w:p w14:paraId="549B6913"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20)</w:t>
      </w:r>
      <w:r w:rsidRPr="00D9208B">
        <w:rPr>
          <w:rFonts w:eastAsia="Calibri"/>
          <w:kern w:val="0"/>
          <w14:ligatures w14:val="none"/>
        </w:rPr>
        <w:t xml:space="preserve"> paragrahvi 106 täiendatakse lõigetega 1</w:t>
      </w:r>
      <w:r w:rsidRPr="00D9208B">
        <w:rPr>
          <w:rFonts w:eastAsia="Calibri"/>
          <w:kern w:val="0"/>
          <w:vertAlign w:val="superscript"/>
          <w14:ligatures w14:val="none"/>
        </w:rPr>
        <w:t>8</w:t>
      </w:r>
      <w:r w:rsidRPr="00D9208B">
        <w:rPr>
          <w:rFonts w:eastAsia="Calibri"/>
          <w:kern w:val="0"/>
          <w14:ligatures w14:val="none"/>
        </w:rPr>
        <w:t xml:space="preserve"> ja 1</w:t>
      </w:r>
      <w:r w:rsidRPr="00D9208B">
        <w:rPr>
          <w:rFonts w:eastAsia="Calibri"/>
          <w:kern w:val="0"/>
          <w:vertAlign w:val="superscript"/>
          <w14:ligatures w14:val="none"/>
        </w:rPr>
        <w:t>9</w:t>
      </w:r>
      <w:r w:rsidRPr="00D9208B">
        <w:rPr>
          <w:rFonts w:eastAsia="Calibri"/>
          <w:kern w:val="0"/>
          <w14:ligatures w14:val="none"/>
        </w:rPr>
        <w:t xml:space="preserve"> järgmises sõnastuses:</w:t>
      </w:r>
    </w:p>
    <w:p w14:paraId="691ADB0A" w14:textId="77777777" w:rsidR="00C36B68" w:rsidRPr="00D9208B" w:rsidRDefault="00C36B68" w:rsidP="00C36B68">
      <w:pPr>
        <w:jc w:val="both"/>
        <w:rPr>
          <w:rFonts w:eastAsia="Calibri"/>
          <w:kern w:val="0"/>
          <w14:ligatures w14:val="none"/>
        </w:rPr>
      </w:pPr>
    </w:p>
    <w:p w14:paraId="4651F702" w14:textId="77777777" w:rsidR="00C36B68" w:rsidRPr="00D9208B"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8</w:t>
      </w:r>
      <w:r w:rsidRPr="00D9208B">
        <w:rPr>
          <w:rFonts w:eastAsia="Calibri"/>
          <w:kern w:val="0"/>
          <w14:ligatures w14:val="none"/>
        </w:rPr>
        <w:t>) Käesoleva paragrahvi lõike 1 punktis 2 sätestatud pikaajalise viisa nõuet ei kohaldata, kui välismaalane asub tööle:</w:t>
      </w:r>
    </w:p>
    <w:p w14:paraId="517DE28A"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1) tippspetsialistina või </w:t>
      </w:r>
    </w:p>
    <w:p w14:paraId="6568A7AA" w14:textId="77777777" w:rsidR="00C36B68" w:rsidRPr="00D9208B" w:rsidRDefault="00C36B68" w:rsidP="00C36B68">
      <w:pPr>
        <w:jc w:val="both"/>
        <w:rPr>
          <w:rFonts w:eastAsia="Calibri"/>
          <w:kern w:val="0"/>
          <w14:ligatures w14:val="none"/>
        </w:rPr>
      </w:pPr>
      <w:r w:rsidRPr="00D9208B">
        <w:rPr>
          <w:rFonts w:eastAsia="Calibri"/>
          <w:kern w:val="0"/>
          <w14:ligatures w14:val="none"/>
        </w:rPr>
        <w:t>2) iduettevõttes.</w:t>
      </w:r>
    </w:p>
    <w:p w14:paraId="7AF5154C" w14:textId="77777777" w:rsidR="00C36B68" w:rsidRPr="00D9208B" w:rsidRDefault="00C36B68" w:rsidP="00C36B68">
      <w:pPr>
        <w:jc w:val="both"/>
        <w:rPr>
          <w:rFonts w:eastAsia="Calibri"/>
          <w:kern w:val="0"/>
          <w14:ligatures w14:val="none"/>
        </w:rPr>
      </w:pPr>
    </w:p>
    <w:p w14:paraId="273EFE12" w14:textId="77777777" w:rsidR="00C36B68" w:rsidRPr="00D9208B"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9</w:t>
      </w:r>
      <w:r w:rsidRPr="00D9208B">
        <w:rPr>
          <w:rFonts w:eastAsia="Calibri"/>
          <w:kern w:val="0"/>
          <w14:ligatures w14:val="none"/>
        </w:rPr>
        <w:t>) Käesoleva paragrahvi lõike 1</w:t>
      </w:r>
      <w:r w:rsidRPr="00D9208B">
        <w:rPr>
          <w:rFonts w:eastAsia="Calibri"/>
          <w:kern w:val="0"/>
          <w:vertAlign w:val="superscript"/>
          <w14:ligatures w14:val="none"/>
        </w:rPr>
        <w:t>1</w:t>
      </w:r>
      <w:r w:rsidRPr="00D9208B">
        <w:rPr>
          <w:rFonts w:eastAsia="Calibri"/>
          <w:kern w:val="0"/>
          <w14:ligatures w14:val="none"/>
        </w:rPr>
        <w:t xml:space="preserve"> punkte 2 ja 4 ei kohaldata, kui välismaalane on lähetatud töötaja Eestisse lähetatud töötajate töötingimuste seaduse tähenduses.“;</w:t>
      </w:r>
    </w:p>
    <w:p w14:paraId="36A5BCF3" w14:textId="77777777" w:rsidR="00C36B68" w:rsidRPr="00D9208B" w:rsidRDefault="00C36B68" w:rsidP="00C36B68">
      <w:pPr>
        <w:jc w:val="both"/>
        <w:rPr>
          <w:rFonts w:eastAsia="Calibri"/>
          <w:kern w:val="0"/>
          <w14:ligatures w14:val="none"/>
        </w:rPr>
      </w:pPr>
    </w:p>
    <w:p w14:paraId="0F4E89E7"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21)</w:t>
      </w:r>
      <w:r w:rsidRPr="00D9208B">
        <w:rPr>
          <w:rFonts w:eastAsia="Calibri"/>
          <w:kern w:val="0"/>
          <w14:ligatures w14:val="none"/>
        </w:rPr>
        <w:t xml:space="preserve"> paragrahvi 106 lõigetes 3 ja 11, § 140 lõike 2 punktis 5, § 176 lõikes 2, § 177 lõigetes 1–1</w:t>
      </w:r>
      <w:r w:rsidRPr="00D9208B">
        <w:rPr>
          <w:rFonts w:eastAsia="Calibri"/>
          <w:kern w:val="0"/>
          <w:vertAlign w:val="superscript"/>
          <w14:ligatures w14:val="none"/>
        </w:rPr>
        <w:t>2</w:t>
      </w:r>
      <w:r w:rsidRPr="00D9208B">
        <w:rPr>
          <w:rFonts w:eastAsia="Calibri"/>
          <w:kern w:val="0"/>
          <w14:ligatures w14:val="none"/>
        </w:rPr>
        <w:t xml:space="preserve"> ning § 181 lõike 1 punktis 8 ja lõikes 4 asendatakse sõnad „Eestis registreeritud“ sõnadega „Eesti äriregistrisse kantud“;</w:t>
      </w:r>
    </w:p>
    <w:p w14:paraId="530D0B4E" w14:textId="77777777" w:rsidR="00C36B68" w:rsidRPr="00D9208B" w:rsidRDefault="00C36B68" w:rsidP="00C36B68">
      <w:pPr>
        <w:jc w:val="both"/>
        <w:rPr>
          <w:rFonts w:eastAsia="Calibri"/>
          <w:kern w:val="0"/>
          <w14:ligatures w14:val="none"/>
        </w:rPr>
      </w:pPr>
    </w:p>
    <w:p w14:paraId="36778581"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 xml:space="preserve">22) </w:t>
      </w:r>
      <w:r w:rsidRPr="00D9208B">
        <w:rPr>
          <w:rFonts w:eastAsia="Calibri"/>
          <w:kern w:val="0"/>
          <w14:ligatures w14:val="none"/>
        </w:rPr>
        <w:t>paragrahvi 106 lõiked 7 ja 8 muudetakse ning sõnastatakse järgmiselt:</w:t>
      </w:r>
    </w:p>
    <w:p w14:paraId="22497B5C" w14:textId="77777777" w:rsidR="00C36B68" w:rsidRPr="00D9208B" w:rsidRDefault="00C36B68" w:rsidP="00C36B68">
      <w:pPr>
        <w:jc w:val="both"/>
        <w:rPr>
          <w:rFonts w:eastAsia="Calibri"/>
          <w:kern w:val="0"/>
          <w14:ligatures w14:val="none"/>
        </w:rPr>
      </w:pPr>
    </w:p>
    <w:p w14:paraId="780E358F" w14:textId="77777777" w:rsidR="00C36B68" w:rsidRPr="00D9208B" w:rsidRDefault="00C36B68" w:rsidP="00C36B68">
      <w:pPr>
        <w:jc w:val="both"/>
        <w:rPr>
          <w:rFonts w:eastAsia="Calibri"/>
          <w:kern w:val="0"/>
          <w14:ligatures w14:val="none"/>
        </w:rPr>
      </w:pPr>
      <w:r w:rsidRPr="00D9208B">
        <w:rPr>
          <w:rFonts w:eastAsia="Calibri"/>
          <w:kern w:val="0"/>
          <w14:ligatures w14:val="none"/>
        </w:rPr>
        <w:t>„(7) Välismaalase lühiajalise Eestis töötamise võib lisaks käesoleva paragrahvi lõikes 1 nimetatule registreerida juhul, kui välismaalane teeb renditööd töölepingu seaduse § 6 lõike 5 tähenduses</w:t>
      </w:r>
      <w:r>
        <w:rPr>
          <w:rFonts w:eastAsia="Calibri"/>
          <w:kern w:val="0"/>
          <w14:ligatures w14:val="none"/>
        </w:rPr>
        <w:t xml:space="preserve"> (edaspidi </w:t>
      </w:r>
      <w:r w:rsidRPr="008D2ABE">
        <w:rPr>
          <w:rFonts w:eastAsia="Calibri"/>
          <w:i/>
          <w:iCs/>
          <w:kern w:val="0"/>
          <w14:ligatures w14:val="none"/>
        </w:rPr>
        <w:t>renditöö</w:t>
      </w:r>
      <w:r>
        <w:rPr>
          <w:rFonts w:eastAsia="Calibri"/>
          <w:kern w:val="0"/>
          <w14:ligatures w14:val="none"/>
        </w:rPr>
        <w:t>)</w:t>
      </w:r>
      <w:r w:rsidRPr="00D9208B">
        <w:rPr>
          <w:rFonts w:eastAsia="Calibri"/>
          <w:kern w:val="0"/>
          <w14:ligatures w14:val="none"/>
        </w:rPr>
        <w:t>, välja arvatud käesoleva paragrahvi lõigetes 10, 11 või 13 nimetatud juhul.</w:t>
      </w:r>
    </w:p>
    <w:p w14:paraId="5429B78B" w14:textId="77777777" w:rsidR="00C36B68" w:rsidRPr="00D9208B" w:rsidRDefault="00C36B68" w:rsidP="00C36B68">
      <w:pPr>
        <w:jc w:val="both"/>
        <w:rPr>
          <w:rFonts w:eastAsia="Calibri"/>
          <w:kern w:val="0"/>
          <w14:ligatures w14:val="none"/>
        </w:rPr>
      </w:pPr>
    </w:p>
    <w:p w14:paraId="5F732E6E" w14:textId="77777777" w:rsidR="00C36B68" w:rsidRPr="00D9208B" w:rsidRDefault="00C36B68" w:rsidP="008D1421">
      <w:pPr>
        <w:keepNext/>
        <w:jc w:val="both"/>
        <w:rPr>
          <w:rFonts w:eastAsia="Calibri"/>
          <w:kern w:val="0"/>
          <w14:ligatures w14:val="none"/>
        </w:rPr>
      </w:pPr>
      <w:r w:rsidRPr="00D9208B">
        <w:rPr>
          <w:rFonts w:eastAsia="Calibri"/>
          <w:kern w:val="0"/>
          <w14:ligatures w14:val="none"/>
        </w:rPr>
        <w:lastRenderedPageBreak/>
        <w:t>(8) Renditöö võib registreerida lühiajalise Eestis töötamisena, kui:</w:t>
      </w:r>
    </w:p>
    <w:p w14:paraId="60C9111E" w14:textId="77777777" w:rsidR="00C36B68" w:rsidRPr="00D9208B" w:rsidRDefault="00C36B68" w:rsidP="008D1421">
      <w:pPr>
        <w:keepNext/>
        <w:jc w:val="both"/>
        <w:rPr>
          <w:rFonts w:eastAsia="Calibri"/>
          <w:kern w:val="0"/>
          <w14:ligatures w14:val="none"/>
        </w:rPr>
      </w:pPr>
      <w:r w:rsidRPr="00D9208B">
        <w:rPr>
          <w:rFonts w:eastAsia="Calibri"/>
          <w:kern w:val="0"/>
          <w14:ligatures w14:val="none"/>
        </w:rPr>
        <w:t xml:space="preserve">1) tööandja on kantud Eesti äriregistrisse </w:t>
      </w:r>
      <w:bookmarkStart w:id="12" w:name="_Hlk156391697"/>
      <w:r w:rsidRPr="00D9208B">
        <w:rPr>
          <w:rFonts w:eastAsia="Calibri"/>
          <w:kern w:val="0"/>
          <w14:ligatures w14:val="none"/>
        </w:rPr>
        <w:t>või on teises Euroopa Majanduspiirkonna liikmesriigis registreeritud äriühing;</w:t>
      </w:r>
    </w:p>
    <w:bookmarkEnd w:id="12"/>
    <w:p w14:paraId="1CA29FF7"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2) tööandja </w:t>
      </w:r>
      <w:r>
        <w:rPr>
          <w:rFonts w:eastAsia="Calibri"/>
          <w:kern w:val="0"/>
          <w14:ligatures w14:val="none"/>
        </w:rPr>
        <w:t xml:space="preserve">tegeleb </w:t>
      </w:r>
      <w:r w:rsidRPr="00D9208B">
        <w:rPr>
          <w:rFonts w:eastAsia="Calibri"/>
          <w:kern w:val="0"/>
          <w14:ligatures w14:val="none"/>
        </w:rPr>
        <w:t>renditöö</w:t>
      </w:r>
      <w:r>
        <w:rPr>
          <w:rFonts w:eastAsia="Calibri"/>
          <w:kern w:val="0"/>
          <w14:ligatures w14:val="none"/>
        </w:rPr>
        <w:t xml:space="preserve"> vahendamisega</w:t>
      </w:r>
      <w:r w:rsidRPr="00D9208B">
        <w:rPr>
          <w:rFonts w:eastAsia="Calibri"/>
          <w:kern w:val="0"/>
          <w14:ligatures w14:val="none"/>
        </w:rPr>
        <w:t>;</w:t>
      </w:r>
    </w:p>
    <w:p w14:paraId="25DF8812" w14:textId="77777777" w:rsidR="00C36B68" w:rsidRPr="00D9208B" w:rsidRDefault="00C36B68" w:rsidP="00C36B68">
      <w:pPr>
        <w:jc w:val="both"/>
        <w:rPr>
          <w:rFonts w:eastAsia="Calibri"/>
          <w:kern w:val="0"/>
          <w14:ligatures w14:val="none"/>
        </w:rPr>
      </w:pPr>
      <w:r w:rsidRPr="00D9208B">
        <w:rPr>
          <w:rFonts w:eastAsia="Calibri"/>
          <w:kern w:val="0"/>
          <w14:ligatures w14:val="none"/>
        </w:rPr>
        <w:t>3) tööandjal on vahetult enne lühiajalise Eestis töötamise registreerimise taotluse esitamist vähemalt järjestikuse 18 kuu jooksul olnud tegelik majandustegevus Eestis</w:t>
      </w:r>
      <w:r>
        <w:rPr>
          <w:rFonts w:eastAsia="Calibri"/>
          <w:kern w:val="0"/>
          <w14:ligatures w14:val="none"/>
        </w:rPr>
        <w:t xml:space="preserve"> või teises Euroopa Majanduspiirkonna liikmesriigis</w:t>
      </w:r>
      <w:r w:rsidRPr="00D9208B">
        <w:rPr>
          <w:rFonts w:eastAsia="Calibri"/>
          <w:kern w:val="0"/>
          <w14:ligatures w14:val="none"/>
        </w:rPr>
        <w:t>.“;</w:t>
      </w:r>
    </w:p>
    <w:p w14:paraId="0B73DD01" w14:textId="77777777" w:rsidR="00C36B68" w:rsidRPr="00D9208B" w:rsidRDefault="00C36B68" w:rsidP="00C36B68">
      <w:pPr>
        <w:jc w:val="both"/>
        <w:rPr>
          <w:rFonts w:eastAsia="Calibri"/>
          <w:kern w:val="0"/>
          <w14:ligatures w14:val="none"/>
        </w:rPr>
      </w:pPr>
    </w:p>
    <w:p w14:paraId="76F22742"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 xml:space="preserve">23) </w:t>
      </w:r>
      <w:r w:rsidRPr="00D9208B">
        <w:rPr>
          <w:rFonts w:eastAsia="Calibri"/>
          <w:kern w:val="0"/>
          <w14:ligatures w14:val="none"/>
        </w:rPr>
        <w:t>paragrahvi 106 lõiked 8</w:t>
      </w:r>
      <w:r w:rsidRPr="00D9208B">
        <w:rPr>
          <w:rFonts w:eastAsia="Calibri"/>
          <w:kern w:val="0"/>
          <w:vertAlign w:val="superscript"/>
          <w14:ligatures w14:val="none"/>
        </w:rPr>
        <w:t>1</w:t>
      </w:r>
      <w:r w:rsidRPr="00D9208B">
        <w:rPr>
          <w:rFonts w:eastAsia="Calibri"/>
          <w:kern w:val="0"/>
          <w14:ligatures w14:val="none"/>
        </w:rPr>
        <w:t xml:space="preserve"> ja 9 tunnistatakse kehtetuks;</w:t>
      </w:r>
    </w:p>
    <w:p w14:paraId="42D8FC26" w14:textId="77777777" w:rsidR="00C36B68" w:rsidRPr="00D9208B" w:rsidRDefault="00C36B68" w:rsidP="00C36B68">
      <w:pPr>
        <w:jc w:val="both"/>
        <w:rPr>
          <w:rFonts w:eastAsia="Calibri"/>
          <w:kern w:val="0"/>
          <w14:ligatures w14:val="none"/>
        </w:rPr>
      </w:pPr>
    </w:p>
    <w:p w14:paraId="194E0A4F"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24)</w:t>
      </w:r>
      <w:r w:rsidRPr="00D9208B">
        <w:rPr>
          <w:rFonts w:eastAsia="Calibri"/>
          <w:kern w:val="0"/>
          <w14:ligatures w14:val="none"/>
        </w:rPr>
        <w:t xml:space="preserve"> paragrahvi 106 lõikes 18 asendatakse tekstiosa „lõikes 1</w:t>
      </w:r>
      <w:r w:rsidRPr="00D9208B">
        <w:rPr>
          <w:rFonts w:eastAsia="Calibri"/>
          <w:kern w:val="0"/>
          <w:vertAlign w:val="superscript"/>
          <w14:ligatures w14:val="none"/>
        </w:rPr>
        <w:t>1</w:t>
      </w:r>
      <w:r w:rsidRPr="00D9208B">
        <w:rPr>
          <w:rFonts w:eastAsia="Calibri"/>
          <w:kern w:val="0"/>
          <w14:ligatures w14:val="none"/>
        </w:rPr>
        <w:t xml:space="preserve"> sätestatut“ tekstiosaga „lõike 1 punktis 2 sätestatud pikaajalise viisa nõuet ja lõiget 1</w:t>
      </w:r>
      <w:r w:rsidRPr="00D9208B">
        <w:rPr>
          <w:rFonts w:eastAsia="Calibri"/>
          <w:kern w:val="0"/>
          <w:vertAlign w:val="superscript"/>
          <w14:ligatures w14:val="none"/>
        </w:rPr>
        <w:t>1</w:t>
      </w:r>
      <w:r w:rsidRPr="00D9208B">
        <w:rPr>
          <w:rFonts w:eastAsia="Calibri"/>
          <w:kern w:val="0"/>
          <w14:ligatures w14:val="none"/>
        </w:rPr>
        <w:t>“;</w:t>
      </w:r>
    </w:p>
    <w:p w14:paraId="61EE3DA2" w14:textId="77777777" w:rsidR="00C36B68" w:rsidRPr="00D9208B" w:rsidRDefault="00C36B68" w:rsidP="00C36B68">
      <w:pPr>
        <w:jc w:val="both"/>
        <w:rPr>
          <w:rFonts w:eastAsia="Calibri"/>
          <w:strike/>
          <w:kern w:val="0"/>
          <w14:ligatures w14:val="none"/>
        </w:rPr>
      </w:pPr>
    </w:p>
    <w:p w14:paraId="0BBF4DE4"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25)</w:t>
      </w:r>
      <w:r w:rsidRPr="00D9208B">
        <w:rPr>
          <w:rFonts w:eastAsia="Calibri"/>
          <w:kern w:val="0"/>
          <w14:ligatures w14:val="none"/>
        </w:rPr>
        <w:t xml:space="preserve"> paragrahv 106</w:t>
      </w:r>
      <w:r w:rsidRPr="00D9208B">
        <w:rPr>
          <w:rFonts w:eastAsia="Calibri"/>
          <w:kern w:val="0"/>
          <w:vertAlign w:val="superscript"/>
          <w14:ligatures w14:val="none"/>
        </w:rPr>
        <w:t>1</w:t>
      </w:r>
      <w:r w:rsidRPr="00D9208B">
        <w:rPr>
          <w:rFonts w:eastAsia="Calibri"/>
          <w:kern w:val="0"/>
          <w14:ligatures w14:val="none"/>
        </w:rPr>
        <w:t xml:space="preserve"> ja § 107 lõike 1</w:t>
      </w:r>
      <w:r w:rsidRPr="00D9208B">
        <w:rPr>
          <w:rFonts w:eastAsia="Calibri"/>
          <w:kern w:val="0"/>
          <w:vertAlign w:val="superscript"/>
          <w14:ligatures w14:val="none"/>
        </w:rPr>
        <w:t>2</w:t>
      </w:r>
      <w:r w:rsidRPr="00D9208B">
        <w:rPr>
          <w:rFonts w:eastAsia="Calibri"/>
          <w:kern w:val="0"/>
          <w14:ligatures w14:val="none"/>
        </w:rPr>
        <w:t xml:space="preserve"> punkt 13 tunnistatakse kehtetuks;</w:t>
      </w:r>
    </w:p>
    <w:p w14:paraId="451BD5BB" w14:textId="77777777" w:rsidR="00C36B68" w:rsidRPr="00D9208B" w:rsidRDefault="00C36B68" w:rsidP="00C36B68">
      <w:pPr>
        <w:jc w:val="both"/>
        <w:rPr>
          <w:rFonts w:eastAsia="Calibri"/>
          <w:kern w:val="0"/>
          <w14:ligatures w14:val="none"/>
        </w:rPr>
      </w:pPr>
    </w:p>
    <w:p w14:paraId="57E33FB9"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26)</w:t>
      </w:r>
      <w:r w:rsidRPr="00D9208B">
        <w:rPr>
          <w:rFonts w:eastAsia="Calibri"/>
          <w:kern w:val="0"/>
          <w14:ligatures w14:val="none"/>
        </w:rPr>
        <w:t xml:space="preserve"> paragrahvi 107</w:t>
      </w:r>
      <w:r w:rsidRPr="00D9208B">
        <w:rPr>
          <w:rFonts w:eastAsia="Calibri"/>
          <w:kern w:val="0"/>
          <w:vertAlign w:val="superscript"/>
          <w14:ligatures w14:val="none"/>
        </w:rPr>
        <w:t>1</w:t>
      </w:r>
      <w:r w:rsidRPr="00D9208B">
        <w:rPr>
          <w:rFonts w:eastAsia="Calibri"/>
          <w:kern w:val="0"/>
          <w14:ligatures w14:val="none"/>
        </w:rPr>
        <w:t xml:space="preserve"> lõike 1 sissejuhatav lauseosa muudetakse ja sõnastatakse järgmiselt:</w:t>
      </w:r>
    </w:p>
    <w:p w14:paraId="44107F6A" w14:textId="77777777" w:rsidR="00C36B68" w:rsidRPr="00D9208B" w:rsidRDefault="00C36B68" w:rsidP="00C36B68">
      <w:pPr>
        <w:jc w:val="both"/>
        <w:rPr>
          <w:rFonts w:eastAsia="Calibri"/>
          <w:kern w:val="0"/>
          <w14:ligatures w14:val="none"/>
        </w:rPr>
      </w:pPr>
    </w:p>
    <w:p w14:paraId="47F4CBDE"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13" w:name="_Hlk148614064"/>
      <w:r w:rsidRPr="00D9208B">
        <w:rPr>
          <w:rFonts w:eastAsia="Calibri"/>
          <w:kern w:val="0"/>
          <w14:ligatures w14:val="none"/>
        </w:rPr>
        <w:t>Kui tööandja on esitanud Politsei- ja Piirivalveametile välismaalase lühiajalise Eestis töötamise registreerimise taotluse, on välismaalase lühiajaline Eestis töötamine seaduslik kuni taotluse kohta otsuse tegemiseni järgmistel juhtudel:</w:t>
      </w:r>
      <w:bookmarkEnd w:id="13"/>
      <w:r w:rsidRPr="00D9208B">
        <w:rPr>
          <w:rFonts w:eastAsia="Calibri"/>
          <w:kern w:val="0"/>
          <w14:ligatures w14:val="none"/>
        </w:rPr>
        <w:t>“;</w:t>
      </w:r>
    </w:p>
    <w:p w14:paraId="153DCCA2" w14:textId="77777777" w:rsidR="00C36B68" w:rsidRPr="00D9208B" w:rsidRDefault="00C36B68" w:rsidP="00C36B68">
      <w:pPr>
        <w:jc w:val="both"/>
        <w:rPr>
          <w:rFonts w:eastAsia="Calibri"/>
          <w:kern w:val="0"/>
          <w14:ligatures w14:val="none"/>
        </w:rPr>
      </w:pPr>
    </w:p>
    <w:p w14:paraId="7EE0132D" w14:textId="77777777" w:rsidR="00C36B68" w:rsidRPr="00D9208B" w:rsidRDefault="00C36B68" w:rsidP="00C36B68">
      <w:pPr>
        <w:jc w:val="both"/>
        <w:rPr>
          <w:rFonts w:eastAsia="Calibri"/>
          <w:kern w:val="0"/>
          <w14:ligatures w14:val="none"/>
        </w:rPr>
      </w:pPr>
      <w:r w:rsidRPr="00D9208B">
        <w:rPr>
          <w:rFonts w:eastAsia="Calibri"/>
          <w:b/>
          <w:kern w:val="0"/>
          <w14:ligatures w14:val="none"/>
        </w:rPr>
        <w:t xml:space="preserve">27) </w:t>
      </w:r>
      <w:r w:rsidRPr="00D9208B">
        <w:rPr>
          <w:rFonts w:eastAsia="Calibri"/>
          <w:kern w:val="0"/>
          <w14:ligatures w14:val="none"/>
        </w:rPr>
        <w:t>paragrahvi 108 lõike 1 punktis 8 asendatakse sõna „, või“ semikooloniga;</w:t>
      </w:r>
    </w:p>
    <w:p w14:paraId="754CAB9E" w14:textId="77777777" w:rsidR="00C36B68" w:rsidRPr="00D9208B" w:rsidRDefault="00C36B68" w:rsidP="00C36B68">
      <w:pPr>
        <w:jc w:val="both"/>
        <w:rPr>
          <w:rFonts w:eastAsia="Calibri"/>
          <w:b/>
          <w:kern w:val="0"/>
          <w14:ligatures w14:val="none"/>
        </w:rPr>
      </w:pPr>
    </w:p>
    <w:p w14:paraId="1960B96C" w14:textId="77777777" w:rsidR="00C36B68" w:rsidRPr="00D9208B" w:rsidRDefault="00C36B68" w:rsidP="00C36B68">
      <w:pPr>
        <w:jc w:val="both"/>
        <w:rPr>
          <w:rFonts w:eastAsia="Calibri"/>
          <w:kern w:val="0"/>
          <w14:ligatures w14:val="none"/>
        </w:rPr>
      </w:pPr>
      <w:r w:rsidRPr="00D9208B">
        <w:rPr>
          <w:rFonts w:eastAsia="Calibri"/>
          <w:b/>
          <w:kern w:val="0"/>
          <w14:ligatures w14:val="none"/>
        </w:rPr>
        <w:t xml:space="preserve">28) </w:t>
      </w:r>
      <w:r w:rsidRPr="00D9208B">
        <w:rPr>
          <w:rFonts w:eastAsia="Calibri"/>
          <w:kern w:val="0"/>
          <w14:ligatures w14:val="none"/>
        </w:rPr>
        <w:t>paragrahvi 108 lõike 1 punkti 9 täiendatakse pärast sõna „dokumente“ sõnaga „või“;</w:t>
      </w:r>
    </w:p>
    <w:p w14:paraId="2EB622CD" w14:textId="77777777" w:rsidR="00C36B68" w:rsidRPr="00D9208B" w:rsidRDefault="00C36B68" w:rsidP="00C36B68">
      <w:pPr>
        <w:jc w:val="both"/>
        <w:rPr>
          <w:rFonts w:eastAsia="Calibri"/>
          <w:kern w:val="0"/>
          <w14:ligatures w14:val="none"/>
        </w:rPr>
      </w:pPr>
    </w:p>
    <w:p w14:paraId="1C61DFA7"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29)</w:t>
      </w:r>
      <w:r w:rsidRPr="00D9208B">
        <w:rPr>
          <w:rFonts w:eastAsia="Calibri"/>
          <w:kern w:val="0"/>
          <w14:ligatures w14:val="none"/>
        </w:rPr>
        <w:t xml:space="preserve"> paragrahvi 108 lõiget 1 täiendatakse punktiga 10 järgmises sõnastuses:</w:t>
      </w:r>
    </w:p>
    <w:p w14:paraId="71CDC096" w14:textId="77777777" w:rsidR="00C36B68" w:rsidRPr="00D9208B" w:rsidRDefault="00C36B68" w:rsidP="00C36B68">
      <w:pPr>
        <w:jc w:val="both"/>
        <w:rPr>
          <w:rFonts w:eastAsia="Calibri"/>
          <w:kern w:val="0"/>
          <w14:ligatures w14:val="none"/>
        </w:rPr>
      </w:pPr>
    </w:p>
    <w:p w14:paraId="7D624029"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14" w:name="_Hlk148614249"/>
      <w:r w:rsidRPr="00D9208B">
        <w:rPr>
          <w:rFonts w:eastAsia="Calibri"/>
          <w:kern w:val="0"/>
          <w14:ligatures w14:val="none"/>
        </w:rPr>
        <w:t xml:space="preserve">10) töötamise registreerimine taotletud alusel, </w:t>
      </w:r>
      <w:r>
        <w:rPr>
          <w:rFonts w:eastAsia="Calibri"/>
          <w:kern w:val="0"/>
          <w14:ligatures w14:val="none"/>
        </w:rPr>
        <w:t>töö</w:t>
      </w:r>
      <w:r w:rsidRPr="00D9208B">
        <w:rPr>
          <w:rFonts w:eastAsia="Calibri"/>
          <w:kern w:val="0"/>
          <w14:ligatures w14:val="none"/>
        </w:rPr>
        <w:t>kohal või tegevusalal on käesoleva seaduse § 110 lõike 4 alusel peatatud.</w:t>
      </w:r>
      <w:bookmarkEnd w:id="14"/>
      <w:r w:rsidRPr="00D9208B">
        <w:rPr>
          <w:rFonts w:eastAsia="Calibri"/>
          <w:kern w:val="0"/>
          <w14:ligatures w14:val="none"/>
        </w:rPr>
        <w:t>“;</w:t>
      </w:r>
    </w:p>
    <w:p w14:paraId="3D4466E5" w14:textId="77777777" w:rsidR="00C36B68" w:rsidRPr="00D9208B" w:rsidRDefault="00C36B68" w:rsidP="00C36B68">
      <w:pPr>
        <w:jc w:val="both"/>
        <w:rPr>
          <w:rFonts w:eastAsia="Calibri"/>
          <w:kern w:val="0"/>
          <w14:ligatures w14:val="none"/>
        </w:rPr>
      </w:pPr>
    </w:p>
    <w:p w14:paraId="042C3EBB"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30)</w:t>
      </w:r>
      <w:r w:rsidRPr="00D9208B">
        <w:rPr>
          <w:rFonts w:eastAsia="Calibri"/>
          <w:kern w:val="0"/>
          <w14:ligatures w14:val="none"/>
        </w:rPr>
        <w:t xml:space="preserve"> </w:t>
      </w:r>
      <w:bookmarkStart w:id="15" w:name="_Hlk158398169"/>
      <w:r w:rsidRPr="00D9208B">
        <w:rPr>
          <w:rFonts w:eastAsia="Calibri"/>
          <w:kern w:val="0"/>
          <w14:ligatures w14:val="none"/>
        </w:rPr>
        <w:t>paragrahvi 110 lõiget 1</w:t>
      </w:r>
      <w:r w:rsidRPr="00D9208B">
        <w:rPr>
          <w:rFonts w:eastAsia="Calibri"/>
          <w:kern w:val="0"/>
          <w:vertAlign w:val="superscript"/>
          <w14:ligatures w14:val="none"/>
        </w:rPr>
        <w:t>2</w:t>
      </w:r>
      <w:r w:rsidRPr="00D9208B">
        <w:rPr>
          <w:rFonts w:eastAsia="Calibri"/>
          <w:kern w:val="0"/>
          <w14:ligatures w14:val="none"/>
        </w:rPr>
        <w:t xml:space="preserve"> täiendatakse pärast sõna </w:t>
      </w:r>
      <w:r w:rsidRPr="00D9208B">
        <w:rPr>
          <w:rFonts w:eastAsia="Calibri"/>
          <w:kern w:val="0"/>
          <w:shd w:val="clear" w:color="auto" w:fill="FFFFFF"/>
          <w14:ligatures w14:val="none"/>
        </w:rPr>
        <w:t>„iduettevõtte“ sõnadega „või kasvuettevõtte“;</w:t>
      </w:r>
      <w:bookmarkEnd w:id="15"/>
    </w:p>
    <w:p w14:paraId="306F2FC0" w14:textId="77777777" w:rsidR="00C36B68" w:rsidRPr="00D9208B" w:rsidRDefault="00C36B68" w:rsidP="00C36B68">
      <w:pPr>
        <w:jc w:val="both"/>
        <w:rPr>
          <w:rFonts w:eastAsia="Calibri"/>
          <w:kern w:val="0"/>
          <w14:ligatures w14:val="none"/>
        </w:rPr>
      </w:pPr>
    </w:p>
    <w:p w14:paraId="3487ABD9"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31)</w:t>
      </w:r>
      <w:r w:rsidRPr="00D9208B">
        <w:rPr>
          <w:rFonts w:eastAsia="Calibri"/>
          <w:kern w:val="0"/>
          <w14:ligatures w14:val="none"/>
        </w:rPr>
        <w:t xml:space="preserve"> </w:t>
      </w:r>
      <w:bookmarkStart w:id="16" w:name="_Hlk148614316"/>
      <w:r w:rsidRPr="00D9208B">
        <w:rPr>
          <w:rFonts w:eastAsia="Calibri"/>
          <w:kern w:val="0"/>
          <w14:ligatures w14:val="none"/>
        </w:rPr>
        <w:t>paragrahvi 110 täiendatakse lõigetega 4–6 järgmises sõnastuses:</w:t>
      </w:r>
    </w:p>
    <w:p w14:paraId="53D8682A" w14:textId="77777777" w:rsidR="00C36B68" w:rsidRPr="00D9208B" w:rsidRDefault="00C36B68" w:rsidP="00C36B68">
      <w:pPr>
        <w:jc w:val="both"/>
        <w:rPr>
          <w:rFonts w:eastAsia="Calibri"/>
          <w:kern w:val="0"/>
          <w14:ligatures w14:val="none"/>
        </w:rPr>
      </w:pPr>
    </w:p>
    <w:p w14:paraId="30210646" w14:textId="7E8AD96F" w:rsidR="00C36B68" w:rsidRPr="00D9208B" w:rsidRDefault="00C36B68" w:rsidP="00C36B68">
      <w:pPr>
        <w:jc w:val="both"/>
        <w:rPr>
          <w:rFonts w:eastAsia="Calibri"/>
          <w:kern w:val="0"/>
          <w14:ligatures w14:val="none"/>
        </w:rPr>
      </w:pPr>
      <w:r w:rsidRPr="00D9208B">
        <w:rPr>
          <w:rFonts w:eastAsia="Calibri"/>
          <w:kern w:val="0"/>
          <w14:ligatures w14:val="none"/>
        </w:rPr>
        <w:t xml:space="preserve">„(4) </w:t>
      </w:r>
      <w:r w:rsidR="008D1421" w:rsidRPr="00D9208B">
        <w:rPr>
          <w:rFonts w:eastAsia="Calibri"/>
          <w:kern w:val="0"/>
          <w14:ligatures w14:val="none"/>
        </w:rPr>
        <w:t xml:space="preserve">Vabariigi Valitsus võib määrusega peatada lühiajalise Eestis töötamise registreerimise töötamise aluse, </w:t>
      </w:r>
      <w:r w:rsidR="008D1421">
        <w:rPr>
          <w:rFonts w:eastAsia="Calibri"/>
          <w:kern w:val="0"/>
          <w14:ligatures w14:val="none"/>
        </w:rPr>
        <w:t>töökoha</w:t>
      </w:r>
      <w:r w:rsidR="008D1421" w:rsidRPr="00D9208B">
        <w:rPr>
          <w:rFonts w:eastAsia="Calibri"/>
          <w:kern w:val="0"/>
          <w14:ligatures w14:val="none"/>
        </w:rPr>
        <w:t xml:space="preserve"> või tegevusala järgi, kui see on avaliku korra või riigi julgeoleku </w:t>
      </w:r>
      <w:r w:rsidR="008D1421">
        <w:rPr>
          <w:rFonts w:eastAsia="Calibri"/>
          <w:kern w:val="0"/>
          <w14:ligatures w14:val="none"/>
        </w:rPr>
        <w:t xml:space="preserve">tagamise </w:t>
      </w:r>
      <w:r w:rsidR="008D1421" w:rsidRPr="00D9208B">
        <w:rPr>
          <w:rFonts w:eastAsia="Calibri"/>
          <w:kern w:val="0"/>
          <w14:ligatures w14:val="none"/>
        </w:rPr>
        <w:t>vajadus</w:t>
      </w:r>
      <w:r w:rsidR="008D1421">
        <w:rPr>
          <w:rFonts w:eastAsia="Calibri"/>
          <w:kern w:val="0"/>
          <w14:ligatures w14:val="none"/>
        </w:rPr>
        <w:t>t</w:t>
      </w:r>
      <w:r w:rsidR="008D1421" w:rsidRPr="00D9208B">
        <w:rPr>
          <w:rFonts w:eastAsia="Calibri"/>
          <w:kern w:val="0"/>
          <w14:ligatures w14:val="none"/>
        </w:rPr>
        <w:t xml:space="preserve"> arvestades </w:t>
      </w:r>
      <w:r w:rsidRPr="00D9208B">
        <w:rPr>
          <w:rFonts w:eastAsia="Calibri"/>
          <w:kern w:val="0"/>
          <w14:ligatures w14:val="none"/>
        </w:rPr>
        <w:t>põhjendatud.</w:t>
      </w:r>
    </w:p>
    <w:p w14:paraId="7DFA7E4C" w14:textId="77777777" w:rsidR="00C36B68" w:rsidRPr="00D9208B" w:rsidRDefault="00C36B68" w:rsidP="00C36B68">
      <w:pPr>
        <w:jc w:val="both"/>
        <w:rPr>
          <w:rFonts w:eastAsia="Calibri"/>
          <w:kern w:val="0"/>
          <w14:ligatures w14:val="none"/>
        </w:rPr>
      </w:pPr>
    </w:p>
    <w:p w14:paraId="0DCC25C5"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r>
        <w:rPr>
          <w:rFonts w:eastAsia="Calibri"/>
          <w:kern w:val="0"/>
          <w14:ligatures w14:val="none"/>
        </w:rPr>
        <w:t>5</w:t>
      </w:r>
      <w:r w:rsidRPr="00D9208B">
        <w:rPr>
          <w:rFonts w:eastAsia="Calibri"/>
          <w:kern w:val="0"/>
          <w14:ligatures w14:val="none"/>
        </w:rPr>
        <w:t>) Ettepaneku peatada käesoleva paragrahvi lõike 4 alusel lühiajalise Eestis töötamise registreerimine teeb valdkonna eest vastutav minister.</w:t>
      </w:r>
      <w:bookmarkEnd w:id="16"/>
    </w:p>
    <w:p w14:paraId="6BD1A94A" w14:textId="77777777" w:rsidR="00C36B68" w:rsidRDefault="00C36B68" w:rsidP="00C36B68">
      <w:pPr>
        <w:jc w:val="both"/>
        <w:rPr>
          <w:rFonts w:eastAsia="Calibri"/>
          <w:kern w:val="0"/>
          <w14:ligatures w14:val="none"/>
        </w:rPr>
      </w:pPr>
    </w:p>
    <w:p w14:paraId="65587AF6"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r>
        <w:rPr>
          <w:rFonts w:eastAsia="Calibri"/>
          <w:kern w:val="0"/>
          <w14:ligatures w14:val="none"/>
        </w:rPr>
        <w:t>6</w:t>
      </w:r>
      <w:r w:rsidRPr="00D9208B">
        <w:rPr>
          <w:rFonts w:eastAsia="Calibri"/>
          <w:kern w:val="0"/>
          <w14:ligatures w14:val="none"/>
        </w:rPr>
        <w:t>) Käesoleva paragrahvi lõike 4 alusel antava määruse eelnõu kooskõlastatakse Riigikogu põhiseaduskomisjoniga.</w:t>
      </w:r>
      <w:r>
        <w:rPr>
          <w:rFonts w:eastAsia="Calibri"/>
          <w:kern w:val="0"/>
          <w14:ligatures w14:val="none"/>
        </w:rPr>
        <w:t>“;</w:t>
      </w:r>
    </w:p>
    <w:p w14:paraId="0E720B9B" w14:textId="77777777" w:rsidR="00C36B68" w:rsidRDefault="00C36B68" w:rsidP="00C36B68">
      <w:pPr>
        <w:jc w:val="both"/>
        <w:rPr>
          <w:rFonts w:eastAsia="Calibri"/>
          <w:kern w:val="0"/>
          <w14:ligatures w14:val="none"/>
        </w:rPr>
      </w:pPr>
    </w:p>
    <w:p w14:paraId="483403CA"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 xml:space="preserve">32) </w:t>
      </w:r>
      <w:r w:rsidRPr="00D9208B">
        <w:rPr>
          <w:rFonts w:eastAsia="Calibri"/>
          <w:kern w:val="0"/>
          <w14:ligatures w14:val="none"/>
        </w:rPr>
        <w:t>paragrahvi 111 pealkirjas asendatakse sõna „Lühiajalise“ sõnadega „</w:t>
      </w:r>
      <w:bookmarkStart w:id="17" w:name="_Hlk148614402"/>
      <w:r w:rsidRPr="00D9208B">
        <w:rPr>
          <w:rFonts w:eastAsia="Calibri"/>
          <w:kern w:val="0"/>
          <w14:ligatures w14:val="none"/>
        </w:rPr>
        <w:t>Välismaalase lühiajalise</w:t>
      </w:r>
      <w:bookmarkEnd w:id="17"/>
      <w:r w:rsidRPr="00D9208B">
        <w:rPr>
          <w:rFonts w:eastAsia="Calibri"/>
          <w:kern w:val="0"/>
          <w14:ligatures w14:val="none"/>
        </w:rPr>
        <w:t>“;</w:t>
      </w:r>
    </w:p>
    <w:p w14:paraId="0E8224FE" w14:textId="77777777" w:rsidR="00C36B68" w:rsidRPr="00D9208B" w:rsidRDefault="00C36B68" w:rsidP="00C36B68">
      <w:pPr>
        <w:jc w:val="both"/>
        <w:rPr>
          <w:rFonts w:eastAsia="Calibri"/>
          <w:kern w:val="0"/>
          <w14:ligatures w14:val="none"/>
        </w:rPr>
      </w:pPr>
    </w:p>
    <w:p w14:paraId="31D1D820"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 xml:space="preserve">33) </w:t>
      </w:r>
      <w:r w:rsidRPr="00D9208B">
        <w:rPr>
          <w:rFonts w:eastAsia="Calibri"/>
          <w:kern w:val="0"/>
          <w14:ligatures w14:val="none"/>
        </w:rPr>
        <w:t>paragrahvi 111 lõiget 1 täiendatakse pärast sõnu „registreerimise andmekogu“ sõnadega „</w:t>
      </w:r>
      <w:bookmarkStart w:id="18" w:name="_Hlk148614430"/>
      <w:r w:rsidRPr="00D9208B">
        <w:rPr>
          <w:rFonts w:eastAsia="Calibri"/>
          <w:kern w:val="0"/>
          <w14:ligatures w14:val="none"/>
        </w:rPr>
        <w:t xml:space="preserve">(edaspidi käesolevas paragrahvis </w:t>
      </w:r>
      <w:r w:rsidRPr="00D9208B">
        <w:rPr>
          <w:rFonts w:eastAsia="Calibri"/>
          <w:i/>
          <w:iCs/>
          <w:kern w:val="0"/>
          <w14:ligatures w14:val="none"/>
        </w:rPr>
        <w:t>andmekogu</w:t>
      </w:r>
      <w:r w:rsidRPr="00D9208B">
        <w:rPr>
          <w:rFonts w:eastAsia="Calibri"/>
          <w:kern w:val="0"/>
          <w14:ligatures w14:val="none"/>
        </w:rPr>
        <w:t>)</w:t>
      </w:r>
      <w:bookmarkEnd w:id="18"/>
      <w:r w:rsidRPr="00D9208B">
        <w:rPr>
          <w:rFonts w:eastAsia="Calibri"/>
          <w:kern w:val="0"/>
          <w14:ligatures w14:val="none"/>
        </w:rPr>
        <w:t>;</w:t>
      </w:r>
    </w:p>
    <w:p w14:paraId="5A5D11C6" w14:textId="77777777" w:rsidR="00C36B68" w:rsidRPr="00D9208B" w:rsidRDefault="00C36B68" w:rsidP="00C36B68">
      <w:pPr>
        <w:jc w:val="both"/>
        <w:rPr>
          <w:rFonts w:eastAsia="Calibri"/>
          <w:kern w:val="0"/>
          <w14:ligatures w14:val="none"/>
        </w:rPr>
      </w:pPr>
    </w:p>
    <w:p w14:paraId="3F7FC414"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 xml:space="preserve">34) </w:t>
      </w:r>
      <w:r w:rsidRPr="00D9208B">
        <w:rPr>
          <w:rFonts w:eastAsia="Calibri"/>
          <w:kern w:val="0"/>
          <w14:ligatures w14:val="none"/>
        </w:rPr>
        <w:t>paragrahvi 111 lõikes 2 asendatakse sõnad „Välismaalase lühiajalise Eestis töötamise registreerimise andmekogu“ sõnaga „Andmekogu“;</w:t>
      </w:r>
    </w:p>
    <w:p w14:paraId="2392035E" w14:textId="77777777" w:rsidR="00C36B68" w:rsidRPr="00D9208B" w:rsidRDefault="00C36B68" w:rsidP="00C36B68">
      <w:pPr>
        <w:jc w:val="both"/>
        <w:rPr>
          <w:rFonts w:eastAsia="Calibri"/>
          <w:kern w:val="0"/>
          <w14:ligatures w14:val="none"/>
        </w:rPr>
      </w:pPr>
    </w:p>
    <w:p w14:paraId="3397E74B" w14:textId="77777777" w:rsidR="00C36B68" w:rsidRPr="00D9208B" w:rsidRDefault="00C36B68" w:rsidP="00C36B68">
      <w:pPr>
        <w:jc w:val="both"/>
        <w:rPr>
          <w:rFonts w:eastAsia="Calibri"/>
          <w:kern w:val="0"/>
          <w14:ligatures w14:val="none"/>
        </w:rPr>
      </w:pPr>
      <w:bookmarkStart w:id="19" w:name="_Hlk136338933"/>
      <w:r w:rsidRPr="00D9208B">
        <w:rPr>
          <w:rFonts w:eastAsia="Calibri"/>
          <w:b/>
          <w:bCs/>
          <w:kern w:val="0"/>
          <w14:ligatures w14:val="none"/>
        </w:rPr>
        <w:t>3</w:t>
      </w:r>
      <w:r>
        <w:rPr>
          <w:rFonts w:eastAsia="Calibri"/>
          <w:b/>
          <w:bCs/>
          <w:kern w:val="0"/>
          <w14:ligatures w14:val="none"/>
        </w:rPr>
        <w:t>5</w:t>
      </w:r>
      <w:r w:rsidRPr="00D9208B">
        <w:rPr>
          <w:rFonts w:eastAsia="Calibri"/>
          <w:b/>
          <w:bCs/>
          <w:kern w:val="0"/>
          <w14:ligatures w14:val="none"/>
        </w:rPr>
        <w:t>)</w:t>
      </w:r>
      <w:r w:rsidRPr="00D9208B">
        <w:rPr>
          <w:rFonts w:eastAsia="Calibri"/>
          <w:kern w:val="0"/>
          <w14:ligatures w14:val="none"/>
        </w:rPr>
        <w:t xml:space="preserve"> paragrahvi 111 lõige 3 muudetakse ja sõnastatakse järgmiselt:</w:t>
      </w:r>
      <w:bookmarkEnd w:id="19"/>
    </w:p>
    <w:p w14:paraId="65910049" w14:textId="77777777" w:rsidR="00C36B68" w:rsidRPr="00D9208B" w:rsidRDefault="00C36B68" w:rsidP="00C36B68">
      <w:pPr>
        <w:jc w:val="both"/>
        <w:rPr>
          <w:rFonts w:eastAsia="Calibri"/>
          <w:kern w:val="0"/>
          <w14:ligatures w14:val="none"/>
        </w:rPr>
      </w:pPr>
    </w:p>
    <w:p w14:paraId="06C4DAC6"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20" w:name="_Hlk148614493"/>
      <w:r w:rsidRPr="00D9208B">
        <w:rPr>
          <w:rFonts w:eastAsia="Calibri"/>
          <w:kern w:val="0"/>
          <w14:ligatures w14:val="none"/>
        </w:rPr>
        <w:t xml:space="preserve">(3) Andmekogu pidamise eesmärgi täitmiseks töödeldakse Euroopa Liidu õigusaktis, </w:t>
      </w:r>
      <w:proofErr w:type="spellStart"/>
      <w:r w:rsidRPr="00D9208B">
        <w:rPr>
          <w:rFonts w:eastAsia="Calibri"/>
          <w:kern w:val="0"/>
          <w14:ligatures w14:val="none"/>
        </w:rPr>
        <w:t>välislepingus</w:t>
      </w:r>
      <w:proofErr w:type="spellEnd"/>
      <w:r w:rsidRPr="00D9208B">
        <w:rPr>
          <w:rFonts w:eastAsia="Calibri"/>
          <w:kern w:val="0"/>
          <w14:ligatures w14:val="none"/>
        </w:rPr>
        <w:t>, seaduses või määruses sätestatud ülesande täitmisel välismaalase lühiajalise Eestis töötamise registreerimise taotluse või kehtetuks tunnistamise kohta ning sellises menetluses antud haldusakti ja sooritatud toimingu kohta järgmisi andmeid:</w:t>
      </w:r>
    </w:p>
    <w:p w14:paraId="490980C5"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välismaalase üldandmed;</w:t>
      </w:r>
    </w:p>
    <w:p w14:paraId="0C9DF12B"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sünnikoht, isikut tõendava dokumendi andmed ja riskiprofiili andmed;</w:t>
      </w:r>
    </w:p>
    <w:p w14:paraId="2239ABCE"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3) välismaalase </w:t>
      </w:r>
      <w:proofErr w:type="spellStart"/>
      <w:r w:rsidRPr="00D9208B">
        <w:rPr>
          <w:rFonts w:eastAsia="Calibri"/>
          <w:kern w:val="0"/>
          <w14:ligatures w14:val="none"/>
        </w:rPr>
        <w:t>biomeetrilised</w:t>
      </w:r>
      <w:proofErr w:type="spellEnd"/>
      <w:r w:rsidRPr="00D9208B">
        <w:rPr>
          <w:rFonts w:eastAsia="Calibri"/>
          <w:kern w:val="0"/>
          <w14:ligatures w14:val="none"/>
        </w:rPr>
        <w:t xml:space="preserve"> andmed;</w:t>
      </w:r>
    </w:p>
    <w:p w14:paraId="1980C59F" w14:textId="77777777" w:rsidR="00C36B68" w:rsidRPr="00D9208B" w:rsidRDefault="00C36B68" w:rsidP="00C36B68">
      <w:pPr>
        <w:jc w:val="both"/>
        <w:rPr>
          <w:rFonts w:eastAsia="Calibri"/>
          <w:kern w:val="0"/>
          <w14:ligatures w14:val="none"/>
        </w:rPr>
      </w:pPr>
      <w:r w:rsidRPr="00D9208B">
        <w:rPr>
          <w:rFonts w:eastAsia="Calibri"/>
          <w:kern w:val="0"/>
          <w14:ligatures w14:val="none"/>
        </w:rPr>
        <w:t>4) välismaalase viisa, elamisloa, elamisõiguse või muud staatusega seotud andmed;</w:t>
      </w:r>
    </w:p>
    <w:p w14:paraId="7C2A18AF" w14:textId="77777777" w:rsidR="00C36B68" w:rsidRPr="00D9208B" w:rsidRDefault="00C36B68" w:rsidP="00C36B68">
      <w:pPr>
        <w:jc w:val="both"/>
        <w:rPr>
          <w:rFonts w:eastAsia="Calibri"/>
          <w:kern w:val="0"/>
          <w14:ligatures w14:val="none"/>
        </w:rPr>
      </w:pPr>
      <w:r w:rsidRPr="00D9208B">
        <w:rPr>
          <w:rFonts w:eastAsia="Calibri"/>
          <w:kern w:val="0"/>
          <w14:ligatures w14:val="none"/>
        </w:rPr>
        <w:t>5) välismaalase usulise kuuluvuse andmed, kui ta asub tööle vaimuliku, nunna või mungana;</w:t>
      </w:r>
    </w:p>
    <w:p w14:paraId="7601ED0E" w14:textId="77777777" w:rsidR="00C36B68" w:rsidRPr="00D9208B" w:rsidRDefault="00C36B68" w:rsidP="00C36B68">
      <w:pPr>
        <w:jc w:val="both"/>
        <w:rPr>
          <w:rFonts w:eastAsia="Calibri"/>
          <w:kern w:val="0"/>
          <w14:ligatures w14:val="none"/>
        </w:rPr>
      </w:pPr>
      <w:r w:rsidRPr="00D9208B">
        <w:rPr>
          <w:rFonts w:eastAsia="Calibri"/>
          <w:kern w:val="0"/>
          <w14:ligatures w14:val="none"/>
        </w:rPr>
        <w:t>6) üldandmed ja riskiprofiili andmed tööandja või muu isiku kohta, kelle juurde välismaalane tuleb;</w:t>
      </w:r>
    </w:p>
    <w:p w14:paraId="42F0191D" w14:textId="77777777" w:rsidR="00C36B68" w:rsidRPr="00D9208B" w:rsidRDefault="00C36B68" w:rsidP="00C36B68">
      <w:pPr>
        <w:jc w:val="both"/>
        <w:rPr>
          <w:rFonts w:eastAsia="Calibri"/>
          <w:kern w:val="0"/>
          <w14:ligatures w14:val="none"/>
        </w:rPr>
      </w:pPr>
      <w:r w:rsidRPr="00D9208B">
        <w:rPr>
          <w:rFonts w:eastAsia="Calibri"/>
          <w:kern w:val="0"/>
          <w14:ligatures w14:val="none"/>
        </w:rPr>
        <w:t>7) menetlustoimingu andmed ning otsuse ja selle vaidlustamise andmed.</w:t>
      </w:r>
      <w:bookmarkEnd w:id="20"/>
      <w:r w:rsidRPr="00D9208B">
        <w:rPr>
          <w:rFonts w:eastAsia="Calibri"/>
          <w:kern w:val="0"/>
          <w14:ligatures w14:val="none"/>
        </w:rPr>
        <w:t>“;</w:t>
      </w:r>
    </w:p>
    <w:p w14:paraId="10003E16" w14:textId="77777777" w:rsidR="00C36B68" w:rsidRPr="00D9208B" w:rsidRDefault="00C36B68" w:rsidP="00C36B68">
      <w:pPr>
        <w:jc w:val="both"/>
        <w:rPr>
          <w:rFonts w:eastAsia="Calibri"/>
          <w:kern w:val="0"/>
          <w14:ligatures w14:val="none"/>
        </w:rPr>
      </w:pPr>
    </w:p>
    <w:p w14:paraId="745A8F95"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w:t>
      </w:r>
      <w:r>
        <w:rPr>
          <w:rFonts w:eastAsia="Calibri"/>
          <w:b/>
          <w:bCs/>
          <w:kern w:val="0"/>
          <w14:ligatures w14:val="none"/>
        </w:rPr>
        <w:t>6</w:t>
      </w:r>
      <w:r w:rsidRPr="00D9208B">
        <w:rPr>
          <w:rFonts w:eastAsia="Calibri"/>
          <w:b/>
          <w:bCs/>
          <w:kern w:val="0"/>
          <w14:ligatures w14:val="none"/>
        </w:rPr>
        <w:t>)</w:t>
      </w:r>
      <w:r w:rsidRPr="00D9208B">
        <w:rPr>
          <w:rFonts w:eastAsia="Calibri"/>
          <w:kern w:val="0"/>
          <w14:ligatures w14:val="none"/>
        </w:rPr>
        <w:t xml:space="preserve"> paragrahvi 111 lõikest 4</w:t>
      </w:r>
      <w:r w:rsidRPr="00D9208B">
        <w:rPr>
          <w:rFonts w:eastAsia="Calibri"/>
          <w:kern w:val="0"/>
          <w:vertAlign w:val="superscript"/>
          <w14:ligatures w14:val="none"/>
        </w:rPr>
        <w:t>1</w:t>
      </w:r>
      <w:r w:rsidRPr="00D9208B">
        <w:rPr>
          <w:rFonts w:eastAsia="Calibri"/>
          <w:kern w:val="0"/>
          <w14:ligatures w14:val="none"/>
        </w:rPr>
        <w:t xml:space="preserve"> jäetakse välja sõnad „ning volitatud töötleja määratakse andmekogu põhimääruses“;</w:t>
      </w:r>
    </w:p>
    <w:p w14:paraId="51432CCE" w14:textId="77777777" w:rsidR="00C36B68" w:rsidRPr="00D9208B" w:rsidRDefault="00C36B68" w:rsidP="00C36B68">
      <w:pPr>
        <w:jc w:val="both"/>
        <w:rPr>
          <w:rFonts w:eastAsia="Calibri"/>
          <w:kern w:val="0"/>
          <w14:ligatures w14:val="none"/>
        </w:rPr>
      </w:pPr>
    </w:p>
    <w:p w14:paraId="191AC769" w14:textId="77777777" w:rsidR="00C36B68" w:rsidRDefault="00C36B68" w:rsidP="00C36B68">
      <w:pPr>
        <w:jc w:val="both"/>
        <w:rPr>
          <w:rFonts w:eastAsia="Calibri"/>
          <w:kern w:val="0"/>
          <w14:ligatures w14:val="none"/>
        </w:rPr>
      </w:pPr>
      <w:r w:rsidRPr="00D9208B">
        <w:rPr>
          <w:rFonts w:eastAsia="Calibri"/>
          <w:b/>
          <w:bCs/>
          <w:kern w:val="0"/>
          <w14:ligatures w14:val="none"/>
        </w:rPr>
        <w:t>3</w:t>
      </w:r>
      <w:r>
        <w:rPr>
          <w:rFonts w:eastAsia="Calibri"/>
          <w:b/>
          <w:bCs/>
          <w:kern w:val="0"/>
          <w14:ligatures w14:val="none"/>
        </w:rPr>
        <w:t>7</w:t>
      </w:r>
      <w:r w:rsidRPr="00D9208B">
        <w:rPr>
          <w:rFonts w:eastAsia="Calibri"/>
          <w:b/>
          <w:bCs/>
          <w:kern w:val="0"/>
          <w14:ligatures w14:val="none"/>
        </w:rPr>
        <w:t>)</w:t>
      </w:r>
      <w:r w:rsidRPr="00D9208B">
        <w:rPr>
          <w:rFonts w:eastAsia="Calibri"/>
          <w:kern w:val="0"/>
          <w14:ligatures w14:val="none"/>
        </w:rPr>
        <w:t xml:space="preserve"> paragrahvi 111 lõi</w:t>
      </w:r>
      <w:r>
        <w:rPr>
          <w:rFonts w:eastAsia="Calibri"/>
          <w:kern w:val="0"/>
          <w14:ligatures w14:val="none"/>
        </w:rPr>
        <w:t>g</w:t>
      </w:r>
      <w:r w:rsidRPr="00D9208B">
        <w:rPr>
          <w:rFonts w:eastAsia="Calibri"/>
          <w:kern w:val="0"/>
          <w14:ligatures w14:val="none"/>
        </w:rPr>
        <w:t>e</w:t>
      </w:r>
      <w:r>
        <w:rPr>
          <w:rFonts w:eastAsia="Calibri"/>
          <w:kern w:val="0"/>
          <w14:ligatures w14:val="none"/>
        </w:rPr>
        <w:t xml:space="preserve"> </w:t>
      </w:r>
      <w:r w:rsidRPr="00D9208B">
        <w:rPr>
          <w:rFonts w:eastAsia="Calibri"/>
          <w:kern w:val="0"/>
          <w14:ligatures w14:val="none"/>
        </w:rPr>
        <w:t>4</w:t>
      </w:r>
      <w:r w:rsidRPr="00D9208B">
        <w:rPr>
          <w:rFonts w:eastAsia="Calibri"/>
          <w:kern w:val="0"/>
          <w:vertAlign w:val="superscript"/>
          <w14:ligatures w14:val="none"/>
        </w:rPr>
        <w:t>2</w:t>
      </w:r>
      <w:r>
        <w:rPr>
          <w:rFonts w:eastAsia="Calibri"/>
          <w:kern w:val="0"/>
          <w14:ligatures w14:val="none"/>
        </w:rPr>
        <w:t xml:space="preserve"> muudetakse ja sõnastatakse järgmiselt:</w:t>
      </w:r>
    </w:p>
    <w:p w14:paraId="3360C230" w14:textId="77777777" w:rsidR="00C36B68" w:rsidRDefault="00C36B68" w:rsidP="00C36B68">
      <w:pPr>
        <w:jc w:val="both"/>
        <w:rPr>
          <w:rFonts w:eastAsia="Calibri"/>
          <w:kern w:val="0"/>
          <w14:ligatures w14:val="none"/>
        </w:rPr>
      </w:pPr>
    </w:p>
    <w:p w14:paraId="22068A60" w14:textId="77777777" w:rsidR="00C36B68" w:rsidRPr="00FF2711" w:rsidRDefault="00C36B68" w:rsidP="00C36B68">
      <w:pPr>
        <w:jc w:val="both"/>
        <w:rPr>
          <w:rFonts w:eastAsia="Calibri"/>
          <w:kern w:val="0"/>
          <w14:ligatures w14:val="none"/>
        </w:rPr>
      </w:pPr>
      <w:r w:rsidRPr="00FF2711">
        <w:rPr>
          <w:rFonts w:eastAsia="Calibri"/>
          <w:bCs/>
          <w:kern w:val="0"/>
          <w14:ligatures w14:val="none"/>
        </w:rPr>
        <w:t>„(</w:t>
      </w:r>
      <w:r>
        <w:rPr>
          <w:rFonts w:eastAsia="Calibri"/>
          <w:bCs/>
          <w:kern w:val="0"/>
          <w14:ligatures w14:val="none"/>
        </w:rPr>
        <w:t>4</w:t>
      </w:r>
      <w:r>
        <w:rPr>
          <w:rFonts w:eastAsia="Calibri"/>
          <w:bCs/>
          <w:kern w:val="0"/>
          <w:vertAlign w:val="superscript"/>
          <w14:ligatures w14:val="none"/>
        </w:rPr>
        <w:t>2</w:t>
      </w:r>
      <w:r w:rsidRPr="00FF2711">
        <w:rPr>
          <w:rFonts w:eastAsia="Calibri"/>
          <w:bCs/>
          <w:kern w:val="0"/>
          <w14:ligatures w14:val="none"/>
        </w:rPr>
        <w:t xml:space="preserve">) Andmekogu </w:t>
      </w:r>
      <w:r w:rsidRPr="00FF2711">
        <w:rPr>
          <w:rFonts w:eastAsia="Calibri"/>
          <w:kern w:val="0"/>
          <w14:ligatures w14:val="none"/>
        </w:rPr>
        <w:t>põhimääruses sätestatakse andmekogu pidamise kord, sealhulgas:</w:t>
      </w:r>
    </w:p>
    <w:p w14:paraId="6FF73DAB" w14:textId="6D9E88BE" w:rsidR="00C36B68" w:rsidRPr="00FF2711" w:rsidRDefault="00C36B68" w:rsidP="00C36B68">
      <w:pPr>
        <w:jc w:val="both"/>
        <w:rPr>
          <w:rFonts w:eastAsia="Calibri"/>
          <w:kern w:val="0"/>
          <w14:ligatures w14:val="none"/>
        </w:rPr>
      </w:pPr>
      <w:r w:rsidRPr="00FF2711">
        <w:rPr>
          <w:rFonts w:eastAsia="Calibri"/>
          <w:kern w:val="0"/>
          <w14:ligatures w14:val="none"/>
        </w:rPr>
        <w:t>1) andmeandjad;</w:t>
      </w:r>
    </w:p>
    <w:p w14:paraId="1FA3745E" w14:textId="77777777" w:rsidR="0044721A" w:rsidRPr="002D2065" w:rsidRDefault="0044721A" w:rsidP="0044721A">
      <w:pPr>
        <w:jc w:val="both"/>
        <w:rPr>
          <w:rFonts w:eastAsia="Calibri"/>
          <w:kern w:val="0"/>
          <w14:ligatures w14:val="none"/>
        </w:rPr>
      </w:pPr>
      <w:r w:rsidRPr="002D2065">
        <w:rPr>
          <w:rFonts w:eastAsia="Calibri"/>
          <w:kern w:val="0"/>
          <w14:ligatures w14:val="none"/>
        </w:rPr>
        <w:t>2) täpne andmekoosseis;</w:t>
      </w:r>
    </w:p>
    <w:p w14:paraId="7B05BD2F" w14:textId="302C1760" w:rsidR="00C36B68" w:rsidRPr="00FF2711" w:rsidRDefault="0044721A" w:rsidP="00C36B68">
      <w:pPr>
        <w:jc w:val="both"/>
        <w:rPr>
          <w:rFonts w:eastAsia="Calibri"/>
          <w:kern w:val="0"/>
          <w14:ligatures w14:val="none"/>
        </w:rPr>
      </w:pPr>
      <w:r>
        <w:rPr>
          <w:rFonts w:eastAsia="Calibri"/>
          <w:kern w:val="0"/>
          <w14:ligatures w14:val="none"/>
        </w:rPr>
        <w:t>3</w:t>
      </w:r>
      <w:r w:rsidR="00C36B68" w:rsidRPr="00FF2711">
        <w:rPr>
          <w:rFonts w:eastAsia="Calibri"/>
          <w:kern w:val="0"/>
          <w14:ligatures w14:val="none"/>
        </w:rPr>
        <w:t xml:space="preserve">) </w:t>
      </w:r>
      <w:proofErr w:type="spellStart"/>
      <w:r w:rsidR="00C36B68" w:rsidRPr="00FF2711">
        <w:rPr>
          <w:rFonts w:eastAsia="Calibri"/>
          <w:kern w:val="0"/>
          <w14:ligatures w14:val="none"/>
        </w:rPr>
        <w:t>andmekogudevaheline</w:t>
      </w:r>
      <w:proofErr w:type="spellEnd"/>
      <w:r w:rsidR="00C36B68" w:rsidRPr="00FF2711">
        <w:rPr>
          <w:rFonts w:eastAsia="Calibri"/>
          <w:kern w:val="0"/>
          <w14:ligatures w14:val="none"/>
        </w:rPr>
        <w:t xml:space="preserve"> andmevahetus;</w:t>
      </w:r>
    </w:p>
    <w:p w14:paraId="26379BDA" w14:textId="04523E67" w:rsidR="00C36B68" w:rsidRPr="00FF2711" w:rsidRDefault="0044721A" w:rsidP="00C36B68">
      <w:pPr>
        <w:jc w:val="both"/>
        <w:rPr>
          <w:rFonts w:eastAsia="Calibri"/>
          <w:kern w:val="0"/>
          <w14:ligatures w14:val="none"/>
        </w:rPr>
      </w:pPr>
      <w:r>
        <w:rPr>
          <w:rFonts w:eastAsia="Calibri"/>
          <w:kern w:val="0"/>
          <w14:ligatures w14:val="none"/>
        </w:rPr>
        <w:t>4</w:t>
      </w:r>
      <w:r w:rsidR="00C36B68" w:rsidRPr="00FF2711">
        <w:rPr>
          <w:rFonts w:eastAsia="Calibri"/>
          <w:kern w:val="0"/>
          <w14:ligatures w14:val="none"/>
        </w:rPr>
        <w:t>) vastutava töötleja ülesanded;</w:t>
      </w:r>
    </w:p>
    <w:p w14:paraId="3E62C3B3" w14:textId="387E8872" w:rsidR="00C36B68" w:rsidRPr="00FF2711" w:rsidRDefault="0044721A" w:rsidP="00C36B68">
      <w:pPr>
        <w:jc w:val="both"/>
        <w:rPr>
          <w:rFonts w:eastAsia="Calibri"/>
          <w:kern w:val="0"/>
          <w14:ligatures w14:val="none"/>
        </w:rPr>
      </w:pPr>
      <w:r>
        <w:rPr>
          <w:rFonts w:eastAsia="Calibri"/>
          <w:kern w:val="0"/>
          <w14:ligatures w14:val="none"/>
        </w:rPr>
        <w:t>5</w:t>
      </w:r>
      <w:r w:rsidR="00C36B68" w:rsidRPr="00FF2711">
        <w:rPr>
          <w:rFonts w:eastAsia="Calibri"/>
          <w:kern w:val="0"/>
          <w14:ligatures w14:val="none"/>
        </w:rPr>
        <w:t>) volitatud töötleja ja tema ülesanded;</w:t>
      </w:r>
    </w:p>
    <w:p w14:paraId="6DFA8B22" w14:textId="2031D854" w:rsidR="00C36B68" w:rsidRPr="00FF2711" w:rsidRDefault="0044721A" w:rsidP="00C36B68">
      <w:pPr>
        <w:jc w:val="both"/>
        <w:rPr>
          <w:rFonts w:eastAsia="Calibri"/>
          <w:kern w:val="0"/>
          <w14:ligatures w14:val="none"/>
        </w:rPr>
      </w:pPr>
      <w:r>
        <w:rPr>
          <w:rFonts w:eastAsia="Calibri"/>
          <w:kern w:val="0"/>
          <w14:ligatures w14:val="none"/>
        </w:rPr>
        <w:t>6</w:t>
      </w:r>
      <w:r w:rsidR="00C36B68" w:rsidRPr="00FF2711">
        <w:rPr>
          <w:rFonts w:eastAsia="Calibri"/>
          <w:kern w:val="0"/>
          <w14:ligatures w14:val="none"/>
        </w:rPr>
        <w:t>) andmetele juurdepääsu ja andmete väljastamise kord;</w:t>
      </w:r>
    </w:p>
    <w:p w14:paraId="3FB880C7" w14:textId="71262FAF" w:rsidR="00C36B68" w:rsidRPr="00FF2711" w:rsidRDefault="0044721A" w:rsidP="00C36B68">
      <w:pPr>
        <w:jc w:val="both"/>
        <w:rPr>
          <w:rFonts w:eastAsia="Calibri"/>
          <w:kern w:val="0"/>
          <w14:ligatures w14:val="none"/>
        </w:rPr>
      </w:pPr>
      <w:r>
        <w:rPr>
          <w:rFonts w:eastAsia="Calibri"/>
          <w:kern w:val="0"/>
          <w14:ligatures w14:val="none"/>
        </w:rPr>
        <w:t>7</w:t>
      </w:r>
      <w:r w:rsidR="00C36B68" w:rsidRPr="00FF2711">
        <w:rPr>
          <w:rFonts w:eastAsia="Calibri"/>
          <w:kern w:val="0"/>
          <w14:ligatures w14:val="none"/>
        </w:rPr>
        <w:t>) muud korralduslikud küsimused.“;</w:t>
      </w:r>
    </w:p>
    <w:p w14:paraId="24311BA6" w14:textId="77777777" w:rsidR="00C36B68" w:rsidRPr="00FF2711" w:rsidRDefault="00C36B68" w:rsidP="00C36B68">
      <w:pPr>
        <w:jc w:val="both"/>
        <w:rPr>
          <w:rFonts w:eastAsia="Calibri"/>
          <w:kern w:val="0"/>
          <w14:ligatures w14:val="none"/>
        </w:rPr>
      </w:pPr>
    </w:p>
    <w:p w14:paraId="0AFE827B" w14:textId="77777777" w:rsidR="00C36B68" w:rsidRPr="00D9208B" w:rsidRDefault="00C36B68" w:rsidP="00C36B68">
      <w:pPr>
        <w:jc w:val="both"/>
        <w:rPr>
          <w:rFonts w:eastAsia="Calibri"/>
          <w:kern w:val="0"/>
          <w14:ligatures w14:val="none"/>
        </w:rPr>
      </w:pPr>
      <w:bookmarkStart w:id="21" w:name="_Hlk159682038"/>
      <w:r w:rsidRPr="00D9208B">
        <w:rPr>
          <w:rFonts w:eastAsia="Calibri"/>
          <w:b/>
          <w:bCs/>
          <w:kern w:val="0"/>
          <w14:ligatures w14:val="none"/>
        </w:rPr>
        <w:t>38)</w:t>
      </w:r>
      <w:r w:rsidRPr="00D9208B">
        <w:rPr>
          <w:rFonts w:eastAsia="Calibri"/>
          <w:kern w:val="0"/>
          <w14:ligatures w14:val="none"/>
        </w:rPr>
        <w:t xml:space="preserve"> paragrahvi 111 täiendatakse lõikega 4</w:t>
      </w:r>
      <w:r w:rsidRPr="00D9208B">
        <w:rPr>
          <w:rFonts w:eastAsia="Calibri"/>
          <w:kern w:val="0"/>
          <w:vertAlign w:val="superscript"/>
          <w14:ligatures w14:val="none"/>
        </w:rPr>
        <w:t>4</w:t>
      </w:r>
      <w:r w:rsidRPr="00D9208B">
        <w:rPr>
          <w:rFonts w:eastAsia="Calibri"/>
          <w:kern w:val="0"/>
          <w14:ligatures w14:val="none"/>
        </w:rPr>
        <w:t xml:space="preserve"> järgmises sõnastuses:</w:t>
      </w:r>
    </w:p>
    <w:bookmarkEnd w:id="21"/>
    <w:p w14:paraId="60E04D9F" w14:textId="77777777" w:rsidR="00C36B68" w:rsidRPr="00D9208B" w:rsidRDefault="00C36B68" w:rsidP="00C36B68">
      <w:pPr>
        <w:jc w:val="both"/>
        <w:rPr>
          <w:rFonts w:eastAsia="Calibri"/>
          <w:kern w:val="0"/>
          <w14:ligatures w14:val="none"/>
        </w:rPr>
      </w:pPr>
    </w:p>
    <w:p w14:paraId="180EBBA9"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22" w:name="_Hlk148614535"/>
      <w:r w:rsidRPr="00D9208B">
        <w:rPr>
          <w:rFonts w:eastAsia="Calibri"/>
          <w:kern w:val="0"/>
          <w14:ligatures w14:val="none"/>
        </w:rPr>
        <w:t>(4</w:t>
      </w:r>
      <w:r w:rsidRPr="00D9208B">
        <w:rPr>
          <w:rFonts w:eastAsia="Calibri"/>
          <w:kern w:val="0"/>
          <w:vertAlign w:val="superscript"/>
          <w14:ligatures w14:val="none"/>
        </w:rPr>
        <w:t>4</w:t>
      </w:r>
      <w:r w:rsidRPr="00D9208B">
        <w:rPr>
          <w:rFonts w:eastAsia="Calibri"/>
          <w:kern w:val="0"/>
          <w14:ligatures w14:val="none"/>
        </w:rPr>
        <w:t xml:space="preserve">) Andmekogu andmeid säilitatakse kõige kauem 25 aastat. </w:t>
      </w:r>
      <w:bookmarkEnd w:id="22"/>
      <w:r w:rsidRPr="00FF2711">
        <w:rPr>
          <w:rFonts w:eastAsia="Calibri"/>
          <w:kern w:val="0"/>
          <w14:ligatures w14:val="none"/>
        </w:rPr>
        <w:t xml:space="preserve">Andmetele võib sätestada lühema säilitustähtaja </w:t>
      </w:r>
      <w:r>
        <w:rPr>
          <w:rFonts w:eastAsia="Calibri"/>
          <w:kern w:val="0"/>
          <w14:ligatures w14:val="none"/>
        </w:rPr>
        <w:t>andmekogu</w:t>
      </w:r>
      <w:r w:rsidRPr="00FF2711">
        <w:rPr>
          <w:rFonts w:eastAsia="Calibri"/>
          <w:kern w:val="0"/>
          <w14:ligatures w14:val="none"/>
        </w:rPr>
        <w:t xml:space="preserve"> põhimääruses</w:t>
      </w:r>
      <w:r w:rsidRPr="00D9208B">
        <w:rPr>
          <w:rFonts w:eastAsia="Calibri"/>
          <w:kern w:val="0"/>
          <w14:ligatures w14:val="none"/>
        </w:rPr>
        <w:t>.“;</w:t>
      </w:r>
    </w:p>
    <w:p w14:paraId="0841EF48" w14:textId="77777777" w:rsidR="00C36B68" w:rsidRPr="00D9208B" w:rsidRDefault="00C36B68" w:rsidP="00C36B68">
      <w:pPr>
        <w:jc w:val="both"/>
        <w:rPr>
          <w:rFonts w:eastAsia="Calibri"/>
          <w:kern w:val="0"/>
          <w14:ligatures w14:val="none"/>
        </w:rPr>
      </w:pPr>
    </w:p>
    <w:p w14:paraId="64854910"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39)</w:t>
      </w:r>
      <w:r w:rsidRPr="00D9208B">
        <w:rPr>
          <w:rFonts w:eastAsia="Calibri"/>
          <w:kern w:val="0"/>
          <w14:ligatures w14:val="none"/>
        </w:rPr>
        <w:t xml:space="preserve"> paragrahvi 124 lõike 2 punkt 11 muudetakse ja sõnastatakse järgmiselt:</w:t>
      </w:r>
    </w:p>
    <w:p w14:paraId="6850D595" w14:textId="77777777" w:rsidR="00C36B68" w:rsidRPr="00D9208B" w:rsidRDefault="00C36B68" w:rsidP="00C36B68">
      <w:pPr>
        <w:jc w:val="both"/>
        <w:rPr>
          <w:rFonts w:eastAsia="Calibri"/>
          <w:kern w:val="0"/>
          <w14:ligatures w14:val="none"/>
        </w:rPr>
      </w:pPr>
    </w:p>
    <w:p w14:paraId="001EAF1E" w14:textId="77777777" w:rsidR="00C36B68" w:rsidRDefault="00C36B68" w:rsidP="00C36B68">
      <w:pPr>
        <w:jc w:val="both"/>
        <w:rPr>
          <w:rFonts w:eastAsia="Calibri"/>
          <w:kern w:val="0"/>
          <w14:ligatures w14:val="none"/>
        </w:rPr>
      </w:pPr>
      <w:r w:rsidRPr="00D9208B">
        <w:rPr>
          <w:rFonts w:eastAsia="Calibri"/>
          <w:kern w:val="0"/>
          <w14:ligatures w14:val="none"/>
        </w:rPr>
        <w:t>„</w:t>
      </w:r>
      <w:bookmarkStart w:id="23" w:name="_Hlk148614711"/>
      <w:r w:rsidRPr="00D9208B">
        <w:rPr>
          <w:rFonts w:eastAsia="Calibri"/>
          <w:kern w:val="0"/>
          <w14:ligatures w14:val="none"/>
        </w:rPr>
        <w:t>11) välismaalane töötab või on töötanud välisriigi luure- või julgeolekuteenistuses või muus jõustruktuuris või on seotud või on olnud seotud välisriigi luure- või julgeolekuteenistuse või muu jõustruktuuriga</w:t>
      </w:r>
      <w:r>
        <w:rPr>
          <w:rFonts w:eastAsia="Calibri"/>
          <w:kern w:val="0"/>
          <w14:ligatures w14:val="none"/>
        </w:rPr>
        <w:t>;“;</w:t>
      </w:r>
    </w:p>
    <w:p w14:paraId="3430BA49" w14:textId="77777777" w:rsidR="00C36B68" w:rsidRDefault="00C36B68" w:rsidP="00C36B68">
      <w:pPr>
        <w:jc w:val="both"/>
        <w:rPr>
          <w:rFonts w:eastAsia="Calibri"/>
          <w:b/>
          <w:bCs/>
          <w:kern w:val="0"/>
          <w14:ligatures w14:val="none"/>
        </w:rPr>
      </w:pPr>
    </w:p>
    <w:p w14:paraId="4C6758B0" w14:textId="77777777" w:rsidR="00C36B68" w:rsidRPr="00452865" w:rsidRDefault="00C36B68" w:rsidP="00C36B68">
      <w:pPr>
        <w:jc w:val="both"/>
        <w:rPr>
          <w:rFonts w:eastAsia="Calibri"/>
          <w:kern w:val="0"/>
          <w14:ligatures w14:val="none"/>
        </w:rPr>
      </w:pPr>
      <w:r>
        <w:rPr>
          <w:rFonts w:eastAsia="Calibri"/>
          <w:b/>
          <w:bCs/>
          <w:kern w:val="0"/>
          <w14:ligatures w14:val="none"/>
        </w:rPr>
        <w:t>40</w:t>
      </w:r>
      <w:r w:rsidRPr="00452865">
        <w:rPr>
          <w:rFonts w:eastAsia="Calibri"/>
          <w:b/>
          <w:bCs/>
          <w:kern w:val="0"/>
          <w14:ligatures w14:val="none"/>
        </w:rPr>
        <w:t>)</w:t>
      </w:r>
      <w:r w:rsidRPr="00452865">
        <w:rPr>
          <w:rFonts w:eastAsia="Calibri"/>
          <w:kern w:val="0"/>
          <w14:ligatures w14:val="none"/>
        </w:rPr>
        <w:t xml:space="preserve"> paragrahvi 1</w:t>
      </w:r>
      <w:r>
        <w:rPr>
          <w:rFonts w:eastAsia="Calibri"/>
          <w:kern w:val="0"/>
          <w14:ligatures w14:val="none"/>
        </w:rPr>
        <w:t>24</w:t>
      </w:r>
      <w:r w:rsidRPr="00452865">
        <w:rPr>
          <w:rFonts w:eastAsia="Calibri"/>
          <w:kern w:val="0"/>
          <w14:ligatures w14:val="none"/>
        </w:rPr>
        <w:t xml:space="preserve"> </w:t>
      </w:r>
      <w:r>
        <w:rPr>
          <w:rFonts w:eastAsia="Calibri"/>
          <w:kern w:val="0"/>
          <w14:ligatures w14:val="none"/>
        </w:rPr>
        <w:t>lõiget 2 t</w:t>
      </w:r>
      <w:r w:rsidRPr="00452865">
        <w:rPr>
          <w:rFonts w:eastAsia="Calibri"/>
          <w:kern w:val="0"/>
          <w14:ligatures w14:val="none"/>
        </w:rPr>
        <w:t xml:space="preserve">äiendatakse </w:t>
      </w:r>
      <w:r>
        <w:rPr>
          <w:rFonts w:eastAsia="Calibri"/>
          <w:kern w:val="0"/>
          <w14:ligatures w14:val="none"/>
        </w:rPr>
        <w:t>punktiga 11</w:t>
      </w:r>
      <w:r>
        <w:rPr>
          <w:rFonts w:eastAsia="Calibri"/>
          <w:kern w:val="0"/>
          <w:vertAlign w:val="superscript"/>
          <w14:ligatures w14:val="none"/>
        </w:rPr>
        <w:t>1</w:t>
      </w:r>
      <w:r w:rsidRPr="00452865">
        <w:rPr>
          <w:rFonts w:eastAsia="Calibri"/>
          <w:kern w:val="0"/>
          <w14:ligatures w14:val="none"/>
        </w:rPr>
        <w:t xml:space="preserve"> järgmises sõnastuses:</w:t>
      </w:r>
    </w:p>
    <w:p w14:paraId="33C23BD1" w14:textId="77777777" w:rsidR="00C36B68" w:rsidRDefault="00C36B68" w:rsidP="00C36B68">
      <w:pPr>
        <w:jc w:val="both"/>
        <w:rPr>
          <w:rFonts w:eastAsia="Calibri"/>
          <w:kern w:val="0"/>
          <w14:ligatures w14:val="none"/>
        </w:rPr>
      </w:pPr>
    </w:p>
    <w:p w14:paraId="3D7D9FA3" w14:textId="77777777" w:rsidR="00C36B68" w:rsidRPr="00D9208B" w:rsidRDefault="00C36B68" w:rsidP="00C36B68">
      <w:pPr>
        <w:jc w:val="both"/>
        <w:rPr>
          <w:rFonts w:eastAsia="Calibri"/>
          <w:kern w:val="0"/>
          <w14:ligatures w14:val="none"/>
        </w:rPr>
      </w:pPr>
      <w:r>
        <w:rPr>
          <w:rFonts w:eastAsia="Calibri"/>
          <w:kern w:val="0"/>
          <w14:ligatures w14:val="none"/>
        </w:rPr>
        <w:t>„11</w:t>
      </w:r>
      <w:r w:rsidRPr="00452865">
        <w:rPr>
          <w:rFonts w:eastAsia="Calibri"/>
          <w:kern w:val="0"/>
          <w:vertAlign w:val="superscript"/>
          <w14:ligatures w14:val="none"/>
        </w:rPr>
        <w:t>1</w:t>
      </w:r>
      <w:r>
        <w:rPr>
          <w:rFonts w:eastAsia="Calibri"/>
          <w:kern w:val="0"/>
          <w14:ligatures w14:val="none"/>
        </w:rPr>
        <w:t>)</w:t>
      </w:r>
      <w:r w:rsidRPr="00D9208B">
        <w:rPr>
          <w:rFonts w:eastAsia="Calibri"/>
          <w:kern w:val="0"/>
          <w14:ligatures w14:val="none"/>
        </w:rPr>
        <w:t xml:space="preserve"> on põhjendatud alus arvata, et </w:t>
      </w:r>
      <w:r>
        <w:rPr>
          <w:rFonts w:eastAsia="Calibri"/>
          <w:kern w:val="0"/>
          <w14:ligatures w14:val="none"/>
        </w:rPr>
        <w:t xml:space="preserve">välismaalane </w:t>
      </w:r>
      <w:r w:rsidRPr="00D9208B">
        <w:rPr>
          <w:rFonts w:eastAsia="Calibri"/>
          <w:kern w:val="0"/>
          <w14:ligatures w14:val="none"/>
        </w:rPr>
        <w:t>töötab või on töötanud välisriigi luure- või julgeolekuteenistuses või muus jõustruktuuris või on seotud või on olnud seotud välisriigi luure- või julgeolekuteenistuse või muu jõustruktuuriga;</w:t>
      </w:r>
      <w:bookmarkEnd w:id="23"/>
      <w:r w:rsidRPr="00D9208B">
        <w:rPr>
          <w:rFonts w:eastAsia="Calibri"/>
          <w:kern w:val="0"/>
          <w14:ligatures w14:val="none"/>
        </w:rPr>
        <w:t>“;</w:t>
      </w:r>
    </w:p>
    <w:p w14:paraId="1761FA79" w14:textId="77777777" w:rsidR="00C36B68" w:rsidRPr="00D9208B" w:rsidRDefault="00C36B68" w:rsidP="00C36B68">
      <w:pPr>
        <w:jc w:val="both"/>
        <w:rPr>
          <w:rFonts w:eastAsia="Calibri"/>
          <w:kern w:val="0"/>
          <w14:ligatures w14:val="none"/>
        </w:rPr>
      </w:pPr>
    </w:p>
    <w:p w14:paraId="24D2A7A9"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lastRenderedPageBreak/>
        <w:t>4</w:t>
      </w:r>
      <w:r>
        <w:rPr>
          <w:rFonts w:eastAsia="Calibri"/>
          <w:b/>
          <w:bCs/>
          <w:kern w:val="0"/>
          <w14:ligatures w14:val="none"/>
        </w:rPr>
        <w:t>1</w:t>
      </w:r>
      <w:r w:rsidRPr="00D9208B">
        <w:rPr>
          <w:rFonts w:eastAsia="Calibri"/>
          <w:b/>
          <w:bCs/>
          <w:kern w:val="0"/>
          <w14:ligatures w14:val="none"/>
        </w:rPr>
        <w:t>)</w:t>
      </w:r>
      <w:r w:rsidRPr="00D9208B">
        <w:rPr>
          <w:rFonts w:eastAsia="Calibri"/>
          <w:kern w:val="0"/>
          <w14:ligatures w14:val="none"/>
        </w:rPr>
        <w:t xml:space="preserve"> paragrahvi 124 lõike 3 esimeses lauses asendatakse arvud „1–4, 6“ arvudega „1</w:t>
      </w:r>
      <w:bookmarkStart w:id="24" w:name="_Hlk136596449"/>
      <w:r w:rsidRPr="00D9208B">
        <w:rPr>
          <w:rFonts w:eastAsia="Calibri"/>
          <w:kern w:val="0"/>
          <w14:ligatures w14:val="none"/>
        </w:rPr>
        <w:t>–</w:t>
      </w:r>
      <w:bookmarkEnd w:id="24"/>
      <w:r w:rsidRPr="00D9208B">
        <w:rPr>
          <w:rFonts w:eastAsia="Calibri"/>
          <w:kern w:val="0"/>
          <w14:ligatures w14:val="none"/>
        </w:rPr>
        <w:t>6“;</w:t>
      </w:r>
    </w:p>
    <w:p w14:paraId="4076BE9C" w14:textId="77777777" w:rsidR="00C36B68" w:rsidRPr="00D9208B" w:rsidRDefault="00C36B68" w:rsidP="00C36B68">
      <w:pPr>
        <w:jc w:val="both"/>
        <w:rPr>
          <w:rFonts w:eastAsia="Calibri"/>
          <w:kern w:val="0"/>
          <w14:ligatures w14:val="none"/>
        </w:rPr>
      </w:pPr>
    </w:p>
    <w:p w14:paraId="267B33B3"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4</w:t>
      </w:r>
      <w:r>
        <w:rPr>
          <w:rFonts w:eastAsia="Calibri"/>
          <w:b/>
          <w:bCs/>
          <w:kern w:val="0"/>
          <w14:ligatures w14:val="none"/>
        </w:rPr>
        <w:t>2</w:t>
      </w:r>
      <w:r w:rsidRPr="00D9208B">
        <w:rPr>
          <w:rFonts w:eastAsia="Calibri"/>
          <w:b/>
          <w:bCs/>
          <w:kern w:val="0"/>
          <w14:ligatures w14:val="none"/>
        </w:rPr>
        <w:t>)</w:t>
      </w:r>
      <w:r w:rsidRPr="00D9208B">
        <w:rPr>
          <w:rFonts w:eastAsia="Calibri"/>
          <w:kern w:val="0"/>
          <w14:ligatures w14:val="none"/>
        </w:rPr>
        <w:t xml:space="preserve"> paragrahvi 125 lõike 1 punkt 7 muudetakse ja sõnastatakse järgmiselt:</w:t>
      </w:r>
    </w:p>
    <w:p w14:paraId="5F7B2960" w14:textId="77777777" w:rsidR="00C36B68" w:rsidRPr="00D9208B" w:rsidRDefault="00C36B68" w:rsidP="00C36B68">
      <w:pPr>
        <w:jc w:val="both"/>
        <w:rPr>
          <w:rFonts w:eastAsia="Calibri"/>
          <w:kern w:val="0"/>
          <w14:ligatures w14:val="none"/>
        </w:rPr>
      </w:pPr>
    </w:p>
    <w:p w14:paraId="12EF2F6E"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25" w:name="_Hlk148614778"/>
      <w:r w:rsidRPr="00D9208B">
        <w:rPr>
          <w:rFonts w:eastAsia="Calibri"/>
          <w:kern w:val="0"/>
          <w14:ligatures w14:val="none"/>
        </w:rPr>
        <w:t xml:space="preserve">7) välismaalane on töötanud või on põhjendatud alus arvata, et ta on töötanud välisriigi luure- või julgeolekuteenistuses </w:t>
      </w:r>
      <w:r w:rsidRPr="00D9208B">
        <w:rPr>
          <w:rFonts w:eastAsia="Calibri"/>
          <w:bCs/>
          <w:kern w:val="0"/>
          <w14:ligatures w14:val="none"/>
        </w:rPr>
        <w:t>või muus jõustruktuuris</w:t>
      </w:r>
      <w:r w:rsidRPr="00D9208B">
        <w:rPr>
          <w:rFonts w:eastAsia="Calibri"/>
          <w:kern w:val="0"/>
          <w14:ligatures w14:val="none"/>
        </w:rPr>
        <w:t xml:space="preserve"> või on olnud seotud või on põhjendatud alus arvata, et ta on olnud seotud välisriigi luure- või julgeolekuteenistuse </w:t>
      </w:r>
      <w:r w:rsidRPr="00D9208B">
        <w:rPr>
          <w:rFonts w:eastAsia="Calibri"/>
          <w:bCs/>
          <w:kern w:val="0"/>
          <w14:ligatures w14:val="none"/>
        </w:rPr>
        <w:t>või muu jõustruktuuriga</w:t>
      </w:r>
      <w:r w:rsidRPr="00D9208B" w:rsidDel="00F06261">
        <w:rPr>
          <w:rFonts w:eastAsia="Calibri"/>
          <w:kern w:val="0"/>
          <w14:ligatures w14:val="none"/>
        </w:rPr>
        <w:t xml:space="preserve"> </w:t>
      </w:r>
      <w:r w:rsidRPr="00D9208B">
        <w:rPr>
          <w:rFonts w:eastAsia="Calibri"/>
          <w:kern w:val="0"/>
          <w14:ligatures w14:val="none"/>
        </w:rPr>
        <w:t>ja</w:t>
      </w:r>
      <w:r w:rsidRPr="00D9208B" w:rsidDel="00F06261">
        <w:rPr>
          <w:rFonts w:eastAsia="Calibri"/>
          <w:kern w:val="0"/>
          <w14:ligatures w14:val="none"/>
        </w:rPr>
        <w:t xml:space="preserve"> tema vanus, auaste või muu asjaolu välista</w:t>
      </w:r>
      <w:r w:rsidRPr="00D9208B">
        <w:rPr>
          <w:rFonts w:eastAsia="Calibri"/>
          <w:kern w:val="0"/>
          <w14:ligatures w14:val="none"/>
        </w:rPr>
        <w:t>b</w:t>
      </w:r>
      <w:r w:rsidRPr="00D9208B" w:rsidDel="00F06261">
        <w:rPr>
          <w:rFonts w:eastAsia="Calibri"/>
          <w:kern w:val="0"/>
          <w14:ligatures w14:val="none"/>
        </w:rPr>
        <w:t xml:space="preserve"> tema kutsumis</w:t>
      </w:r>
      <w:r w:rsidRPr="00D9208B">
        <w:rPr>
          <w:rFonts w:eastAsia="Calibri"/>
          <w:kern w:val="0"/>
          <w14:ligatures w14:val="none"/>
        </w:rPr>
        <w:t>e</w:t>
      </w:r>
      <w:r w:rsidRPr="00D9208B" w:rsidDel="00F06261">
        <w:rPr>
          <w:rFonts w:eastAsia="Calibri"/>
          <w:kern w:val="0"/>
          <w14:ligatures w14:val="none"/>
        </w:rPr>
        <w:t xml:space="preserve"> välisriigi </w:t>
      </w:r>
      <w:r w:rsidRPr="00D9208B">
        <w:rPr>
          <w:rFonts w:eastAsia="Calibri"/>
          <w:kern w:val="0"/>
          <w14:ligatures w14:val="none"/>
        </w:rPr>
        <w:t>luure- või julgeolekuteenistusse,</w:t>
      </w:r>
      <w:r w:rsidRPr="00D9208B" w:rsidDel="00F06261">
        <w:rPr>
          <w:rFonts w:eastAsia="Calibri"/>
          <w:kern w:val="0"/>
          <w14:ligatures w14:val="none"/>
        </w:rPr>
        <w:t xml:space="preserve"> relvajõududesse või </w:t>
      </w:r>
      <w:r w:rsidRPr="00D9208B">
        <w:rPr>
          <w:rFonts w:eastAsia="Calibri"/>
          <w:kern w:val="0"/>
          <w14:ligatures w14:val="none"/>
        </w:rPr>
        <w:t>muusse jõustruktuuri</w:t>
      </w:r>
      <w:r w:rsidRPr="00D9208B" w:rsidDel="00F06261">
        <w:rPr>
          <w:rFonts w:eastAsia="Calibri"/>
          <w:kern w:val="0"/>
          <w14:ligatures w14:val="none"/>
        </w:rPr>
        <w:t>.</w:t>
      </w:r>
      <w:bookmarkEnd w:id="25"/>
      <w:r w:rsidRPr="00D9208B">
        <w:rPr>
          <w:rFonts w:eastAsia="Calibri"/>
          <w:kern w:val="0"/>
          <w14:ligatures w14:val="none"/>
        </w:rPr>
        <w:t>“;</w:t>
      </w:r>
    </w:p>
    <w:p w14:paraId="7CFB437B" w14:textId="77777777" w:rsidR="00C36B68" w:rsidRPr="00D9208B" w:rsidRDefault="00C36B68" w:rsidP="00C36B68">
      <w:pPr>
        <w:jc w:val="both"/>
        <w:rPr>
          <w:rFonts w:eastAsia="Calibri"/>
          <w:kern w:val="0"/>
          <w14:ligatures w14:val="none"/>
        </w:rPr>
      </w:pPr>
    </w:p>
    <w:p w14:paraId="4E58D28C"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4</w:t>
      </w:r>
      <w:r>
        <w:rPr>
          <w:rFonts w:eastAsia="Calibri"/>
          <w:b/>
          <w:bCs/>
          <w:kern w:val="0"/>
          <w14:ligatures w14:val="none"/>
        </w:rPr>
        <w:t>3</w:t>
      </w:r>
      <w:r w:rsidRPr="00D9208B">
        <w:rPr>
          <w:rFonts w:eastAsia="Calibri"/>
          <w:b/>
          <w:bCs/>
          <w:kern w:val="0"/>
          <w14:ligatures w14:val="none"/>
        </w:rPr>
        <w:t>)</w:t>
      </w:r>
      <w:r w:rsidRPr="00D9208B">
        <w:rPr>
          <w:rFonts w:eastAsia="Calibri"/>
          <w:kern w:val="0"/>
          <w14:ligatures w14:val="none"/>
        </w:rPr>
        <w:t xml:space="preserve"> paragrahvi 163 tekst loetakse lõikeks 1 ning paragrahvi täiendatakse lõigetega 2 ja 3 järgmises sõnastuses:</w:t>
      </w:r>
    </w:p>
    <w:p w14:paraId="40923148" w14:textId="77777777" w:rsidR="00C36B68" w:rsidRPr="00D9208B" w:rsidRDefault="00C36B68" w:rsidP="00C36B68">
      <w:pPr>
        <w:jc w:val="both"/>
        <w:rPr>
          <w:rFonts w:eastAsia="Calibri"/>
          <w:kern w:val="0"/>
          <w14:ligatures w14:val="none"/>
        </w:rPr>
      </w:pPr>
    </w:p>
    <w:p w14:paraId="43796AA0"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26" w:name="_Hlk148614830"/>
      <w:r w:rsidRPr="00D9208B">
        <w:rPr>
          <w:rFonts w:eastAsia="Calibri"/>
          <w:kern w:val="0"/>
          <w14:ligatures w14:val="none"/>
        </w:rPr>
        <w:t xml:space="preserve">(2) </w:t>
      </w:r>
      <w:bookmarkStart w:id="27" w:name="_Hlk134092958"/>
      <w:r w:rsidRPr="00D9208B">
        <w:rPr>
          <w:rFonts w:eastAsia="Calibri"/>
          <w:kern w:val="0"/>
          <w14:ligatures w14:val="none"/>
        </w:rPr>
        <w:t>Õppeasutus või üliõpilasorganisatsioon ei pea esitama kutses andmeid, mille ta on kandnud Eesti hariduse infosüsteemi.</w:t>
      </w:r>
      <w:bookmarkEnd w:id="27"/>
    </w:p>
    <w:p w14:paraId="23FC634E" w14:textId="77777777" w:rsidR="00C36B68" w:rsidRPr="00D9208B" w:rsidRDefault="00C36B68" w:rsidP="00C36B68">
      <w:pPr>
        <w:jc w:val="both"/>
        <w:rPr>
          <w:rFonts w:eastAsia="Calibri"/>
          <w:kern w:val="0"/>
          <w14:ligatures w14:val="none"/>
        </w:rPr>
      </w:pPr>
    </w:p>
    <w:p w14:paraId="247A5F62" w14:textId="3326BB6A" w:rsidR="00C36B68" w:rsidRPr="00D9208B" w:rsidRDefault="00C36B68" w:rsidP="00C36B68">
      <w:pPr>
        <w:jc w:val="both"/>
        <w:rPr>
          <w:rFonts w:eastAsia="Calibri"/>
          <w:kern w:val="0"/>
          <w14:ligatures w14:val="none"/>
        </w:rPr>
      </w:pPr>
      <w:r w:rsidRPr="00D9208B">
        <w:rPr>
          <w:rFonts w:eastAsia="Calibri"/>
          <w:kern w:val="0"/>
          <w14:ligatures w14:val="none"/>
        </w:rPr>
        <w:t xml:space="preserve">(3) </w:t>
      </w:r>
      <w:bookmarkStart w:id="28" w:name="_Hlk134093208"/>
      <w:r w:rsidRPr="00D9208B">
        <w:rPr>
          <w:rFonts w:eastAsia="Calibri"/>
          <w:kern w:val="0"/>
          <w14:ligatures w14:val="none"/>
        </w:rPr>
        <w:t xml:space="preserve">Haridus- ja Teadusministeerium esitab Politsei- ja Piirivalveametile päringu peale andmed välismaalase Eestis õppimise </w:t>
      </w:r>
      <w:r w:rsidRPr="00900A71">
        <w:rPr>
          <w:rFonts w:eastAsia="Calibri"/>
          <w:kern w:val="0"/>
          <w14:ligatures w14:val="none"/>
        </w:rPr>
        <w:t>kohta</w:t>
      </w:r>
      <w:r w:rsidR="00AF5D7E">
        <w:rPr>
          <w:rFonts w:eastAsia="Calibri"/>
          <w:kern w:val="0"/>
          <w14:ligatures w14:val="none"/>
        </w:rPr>
        <w:t>,</w:t>
      </w:r>
      <w:r w:rsidRPr="00900A71">
        <w:rPr>
          <w:rFonts w:ascii="Segoe UI" w:eastAsia="Times New Roman" w:hAnsi="Segoe UI" w:cs="Segoe UI"/>
          <w:kern w:val="0"/>
          <w:sz w:val="18"/>
          <w:szCs w:val="18"/>
          <w:lang w:eastAsia="et-EE"/>
          <w14:ligatures w14:val="none"/>
        </w:rPr>
        <w:t xml:space="preserve"> </w:t>
      </w:r>
      <w:r w:rsidRPr="00900A71">
        <w:rPr>
          <w:rFonts w:eastAsia="Calibri"/>
          <w:kern w:val="0"/>
          <w14:ligatures w14:val="none"/>
        </w:rPr>
        <w:t xml:space="preserve">milleks taotletakse </w:t>
      </w:r>
      <w:r>
        <w:rPr>
          <w:rFonts w:eastAsia="Calibri"/>
          <w:kern w:val="0"/>
          <w14:ligatures w14:val="none"/>
        </w:rPr>
        <w:t>tähtajalist elamisluba</w:t>
      </w:r>
      <w:r w:rsidRPr="00D9208B">
        <w:rPr>
          <w:rFonts w:eastAsia="Calibri"/>
          <w:kern w:val="0"/>
          <w14:ligatures w14:val="none"/>
        </w:rPr>
        <w:t>.</w:t>
      </w:r>
      <w:bookmarkEnd w:id="26"/>
      <w:bookmarkEnd w:id="28"/>
      <w:r w:rsidRPr="00D9208B">
        <w:rPr>
          <w:rFonts w:eastAsia="Calibri"/>
          <w:kern w:val="0"/>
          <w14:ligatures w14:val="none"/>
        </w:rPr>
        <w:t>“;</w:t>
      </w:r>
    </w:p>
    <w:p w14:paraId="05AA0759" w14:textId="77777777" w:rsidR="00C36B68" w:rsidRPr="00D9208B" w:rsidRDefault="00C36B68" w:rsidP="00C36B68">
      <w:pPr>
        <w:jc w:val="both"/>
        <w:rPr>
          <w:rFonts w:eastAsia="Calibri"/>
          <w:kern w:val="0"/>
          <w14:ligatures w14:val="none"/>
        </w:rPr>
      </w:pPr>
    </w:p>
    <w:p w14:paraId="66E8A584"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4</w:t>
      </w:r>
      <w:r>
        <w:rPr>
          <w:rFonts w:eastAsia="Calibri"/>
          <w:b/>
          <w:bCs/>
          <w:kern w:val="0"/>
          <w14:ligatures w14:val="none"/>
        </w:rPr>
        <w:t>4</w:t>
      </w:r>
      <w:r w:rsidRPr="00D9208B">
        <w:rPr>
          <w:rFonts w:eastAsia="Calibri"/>
          <w:b/>
          <w:bCs/>
          <w:kern w:val="0"/>
          <w14:ligatures w14:val="none"/>
        </w:rPr>
        <w:t xml:space="preserve">) </w:t>
      </w:r>
      <w:r w:rsidRPr="00D9208B">
        <w:rPr>
          <w:rFonts w:eastAsia="Calibri"/>
          <w:kern w:val="0"/>
          <w14:ligatures w14:val="none"/>
        </w:rPr>
        <w:t>paragrahvi 176 pealkirja täiendatakse pärast sõna „eesmärk“ sõnadega „</w:t>
      </w:r>
      <w:bookmarkStart w:id="29" w:name="_Hlk148614945"/>
      <w:commentRangeStart w:id="30"/>
      <w:r w:rsidRPr="00D9208B">
        <w:rPr>
          <w:rFonts w:eastAsia="Calibri"/>
          <w:kern w:val="0"/>
          <w14:ligatures w14:val="none"/>
        </w:rPr>
        <w:t>ja</w:t>
      </w:r>
      <w:r>
        <w:rPr>
          <w:rFonts w:eastAsia="Calibri"/>
          <w:kern w:val="0"/>
          <w14:ligatures w14:val="none"/>
        </w:rPr>
        <w:t xml:space="preserve"> andmise</w:t>
      </w:r>
      <w:r w:rsidRPr="00D9208B">
        <w:rPr>
          <w:rFonts w:eastAsia="Calibri"/>
          <w:kern w:val="0"/>
          <w14:ligatures w14:val="none"/>
        </w:rPr>
        <w:t xml:space="preserve"> </w:t>
      </w:r>
      <w:commentRangeEnd w:id="30"/>
      <w:r w:rsidR="00993344">
        <w:rPr>
          <w:rStyle w:val="Kommentaariviide"/>
          <w:kern w:val="0"/>
          <w14:ligatures w14:val="none"/>
        </w:rPr>
        <w:commentReference w:id="30"/>
      </w:r>
      <w:r w:rsidRPr="00D9208B">
        <w:rPr>
          <w:rFonts w:eastAsia="Calibri"/>
          <w:kern w:val="0"/>
          <w14:ligatures w14:val="none"/>
        </w:rPr>
        <w:t>lisatingimused</w:t>
      </w:r>
      <w:bookmarkEnd w:id="29"/>
      <w:r w:rsidRPr="00D9208B">
        <w:rPr>
          <w:rFonts w:eastAsia="Calibri"/>
          <w:kern w:val="0"/>
          <w14:ligatures w14:val="none"/>
        </w:rPr>
        <w:t>“;</w:t>
      </w:r>
    </w:p>
    <w:p w14:paraId="06229E09" w14:textId="77777777" w:rsidR="00C36B68" w:rsidRPr="00D9208B" w:rsidRDefault="00C36B68" w:rsidP="00C36B68">
      <w:pPr>
        <w:jc w:val="both"/>
        <w:rPr>
          <w:rFonts w:eastAsia="Calibri"/>
          <w:kern w:val="0"/>
          <w14:ligatures w14:val="none"/>
        </w:rPr>
      </w:pPr>
    </w:p>
    <w:p w14:paraId="79157404" w14:textId="77777777" w:rsidR="00C36B68" w:rsidRPr="00D9208B" w:rsidRDefault="00C36B68" w:rsidP="00C36B68">
      <w:pPr>
        <w:jc w:val="both"/>
        <w:rPr>
          <w:rFonts w:eastAsia="Calibri"/>
          <w:kern w:val="0"/>
          <w14:ligatures w14:val="none"/>
        </w:rPr>
      </w:pPr>
      <w:bookmarkStart w:id="31" w:name="_Hlk142462354"/>
      <w:r w:rsidRPr="00D9208B">
        <w:rPr>
          <w:rFonts w:eastAsia="Calibri"/>
          <w:b/>
          <w:bCs/>
          <w:kern w:val="0"/>
          <w14:ligatures w14:val="none"/>
        </w:rPr>
        <w:t>4</w:t>
      </w:r>
      <w:r>
        <w:rPr>
          <w:rFonts w:eastAsia="Calibri"/>
          <w:b/>
          <w:bCs/>
          <w:kern w:val="0"/>
          <w14:ligatures w14:val="none"/>
        </w:rPr>
        <w:t>5</w:t>
      </w:r>
      <w:r w:rsidRPr="00D9208B">
        <w:rPr>
          <w:rFonts w:eastAsia="Calibri"/>
          <w:b/>
          <w:bCs/>
          <w:kern w:val="0"/>
          <w14:ligatures w14:val="none"/>
        </w:rPr>
        <w:t>)</w:t>
      </w:r>
      <w:r w:rsidRPr="00D9208B">
        <w:rPr>
          <w:rFonts w:eastAsia="Calibri"/>
          <w:kern w:val="0"/>
          <w14:ligatures w14:val="none"/>
        </w:rPr>
        <w:t xml:space="preserve"> paragrahvi 176 täiendatakse lõigetega 3–5 järgmises sõnastuses:</w:t>
      </w:r>
    </w:p>
    <w:p w14:paraId="4710B8DC" w14:textId="77777777" w:rsidR="00C36B68" w:rsidRPr="00D9208B" w:rsidRDefault="00C36B68" w:rsidP="00C36B68">
      <w:pPr>
        <w:jc w:val="both"/>
        <w:rPr>
          <w:rFonts w:eastAsia="Calibri"/>
          <w:kern w:val="0"/>
          <w14:ligatures w14:val="none"/>
        </w:rPr>
      </w:pPr>
    </w:p>
    <w:p w14:paraId="6790B00E"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32" w:name="_Hlk148614975"/>
      <w:r w:rsidRPr="00D9208B">
        <w:rPr>
          <w:rFonts w:eastAsia="Calibri"/>
          <w:kern w:val="0"/>
          <w14:ligatures w14:val="none"/>
        </w:rPr>
        <w:t>(3) Tööandjal, kelle juures töötamiseks tähtajalist elamisluba taotletakse, peab olema vahetult enne elamisloa taotluse esitamist vähemalt järjestikuse 12 kuu jooksul olnud tegelik majandustegevus Eestis.</w:t>
      </w:r>
    </w:p>
    <w:p w14:paraId="34BEE4A6" w14:textId="77777777" w:rsidR="00C36B68" w:rsidRPr="00D9208B" w:rsidRDefault="00C36B68" w:rsidP="00C36B68">
      <w:pPr>
        <w:jc w:val="both"/>
        <w:rPr>
          <w:rFonts w:eastAsia="Calibri"/>
          <w:kern w:val="0"/>
          <w14:ligatures w14:val="none"/>
        </w:rPr>
      </w:pPr>
    </w:p>
    <w:p w14:paraId="1A568CCC" w14:textId="77777777" w:rsidR="00C36B68" w:rsidRPr="00D9208B" w:rsidRDefault="00C36B68" w:rsidP="00C36B68">
      <w:pPr>
        <w:jc w:val="both"/>
        <w:rPr>
          <w:rFonts w:eastAsia="Calibri"/>
          <w:b/>
          <w:kern w:val="0"/>
          <w14:ligatures w14:val="none"/>
        </w:rPr>
      </w:pPr>
      <w:r w:rsidRPr="00D9208B">
        <w:rPr>
          <w:rFonts w:eastAsia="Calibri"/>
          <w:kern w:val="0"/>
          <w14:ligatures w14:val="none"/>
        </w:rPr>
        <w:t>(4) Käesoleva paragrahvi lõikes 2 sätestatud Eesti äriregistrisse kandmise nõuet ja lõikes 3 sätestatud tegeliku majandustegevuse nõuet ei kohaldata, kui välismaalane on lähetatud töötaja Eestisse lähetatud töötajate töötingimuste seaduse tähenduses.</w:t>
      </w:r>
    </w:p>
    <w:p w14:paraId="05643572" w14:textId="77777777" w:rsidR="00C36B68" w:rsidRPr="00D9208B" w:rsidRDefault="00C36B68" w:rsidP="00C36B68">
      <w:pPr>
        <w:jc w:val="both"/>
        <w:rPr>
          <w:rFonts w:eastAsia="Calibri"/>
          <w:kern w:val="0"/>
          <w14:ligatures w14:val="none"/>
        </w:rPr>
      </w:pPr>
    </w:p>
    <w:p w14:paraId="706306E4"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(5) Käesoleva paragrahvi lõikes 3 sätestatud tegeliku majandustegevuse nõuet ei kohaldata, kui välismaalane </w:t>
      </w:r>
      <w:r>
        <w:rPr>
          <w:rFonts w:eastAsia="Calibri"/>
          <w:kern w:val="0"/>
          <w14:ligatures w14:val="none"/>
        </w:rPr>
        <w:t>asub tööle</w:t>
      </w:r>
      <w:r w:rsidRPr="00D9208B">
        <w:rPr>
          <w:rFonts w:eastAsia="Calibri"/>
          <w:kern w:val="0"/>
          <w14:ligatures w14:val="none"/>
        </w:rPr>
        <w:t>:</w:t>
      </w:r>
    </w:p>
    <w:p w14:paraId="220C46AD"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1) õpetaja, akadeemilise töötaja või teadlasena Eesti õigusaktidele vastavas õppeasutuses või teadus- ja arendusasutuses või </w:t>
      </w:r>
    </w:p>
    <w:p w14:paraId="4C00196A" w14:textId="77777777" w:rsidR="00C36B68" w:rsidRPr="00D9208B" w:rsidRDefault="00C36B68" w:rsidP="00C36B68">
      <w:pPr>
        <w:jc w:val="both"/>
        <w:rPr>
          <w:rFonts w:eastAsia="Calibri"/>
          <w:kern w:val="0"/>
          <w14:ligatures w14:val="none"/>
        </w:rPr>
      </w:pPr>
      <w:r w:rsidRPr="00D9208B">
        <w:rPr>
          <w:rFonts w:eastAsia="Calibri"/>
          <w:kern w:val="0"/>
          <w14:ligatures w14:val="none"/>
        </w:rPr>
        <w:t>2) noorsootöötajana.</w:t>
      </w:r>
      <w:bookmarkEnd w:id="32"/>
      <w:r w:rsidRPr="00D9208B">
        <w:rPr>
          <w:rFonts w:eastAsia="Calibri"/>
          <w:kern w:val="0"/>
          <w14:ligatures w14:val="none"/>
        </w:rPr>
        <w:t>“;</w:t>
      </w:r>
    </w:p>
    <w:bookmarkEnd w:id="31"/>
    <w:p w14:paraId="3ADBC4AF" w14:textId="77777777" w:rsidR="00C36B68" w:rsidRPr="00D9208B" w:rsidRDefault="00C36B68" w:rsidP="00C36B68">
      <w:pPr>
        <w:jc w:val="both"/>
        <w:rPr>
          <w:rFonts w:eastAsia="Calibri"/>
          <w:kern w:val="0"/>
          <w14:ligatures w14:val="none"/>
        </w:rPr>
      </w:pPr>
    </w:p>
    <w:p w14:paraId="1C154ADD"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4</w:t>
      </w:r>
      <w:r>
        <w:rPr>
          <w:rFonts w:eastAsia="Calibri"/>
          <w:b/>
          <w:bCs/>
          <w:kern w:val="0"/>
          <w14:ligatures w14:val="none"/>
        </w:rPr>
        <w:t>6</w:t>
      </w:r>
      <w:r w:rsidRPr="00D9208B">
        <w:rPr>
          <w:rFonts w:eastAsia="Calibri"/>
          <w:b/>
          <w:bCs/>
          <w:kern w:val="0"/>
          <w14:ligatures w14:val="none"/>
        </w:rPr>
        <w:t xml:space="preserve">) </w:t>
      </w:r>
      <w:r w:rsidRPr="00D9208B">
        <w:rPr>
          <w:rFonts w:eastAsia="Calibri"/>
          <w:kern w:val="0"/>
          <w14:ligatures w14:val="none"/>
        </w:rPr>
        <w:t>paragrahvi</w:t>
      </w:r>
      <w:r w:rsidRPr="00D9208B">
        <w:rPr>
          <w:rFonts w:eastAsia="Calibri"/>
          <w:b/>
          <w:bCs/>
          <w:kern w:val="0"/>
          <w14:ligatures w14:val="none"/>
        </w:rPr>
        <w:t xml:space="preserve"> </w:t>
      </w:r>
      <w:r w:rsidRPr="00D9208B">
        <w:rPr>
          <w:rFonts w:eastAsia="Calibri"/>
          <w:kern w:val="0"/>
          <w14:ligatures w14:val="none"/>
        </w:rPr>
        <w:t>176</w:t>
      </w:r>
      <w:r w:rsidRPr="00D9208B">
        <w:rPr>
          <w:rFonts w:eastAsia="Calibri"/>
          <w:kern w:val="0"/>
          <w:vertAlign w:val="superscript"/>
          <w14:ligatures w14:val="none"/>
        </w:rPr>
        <w:t>1</w:t>
      </w:r>
      <w:r w:rsidRPr="00D9208B">
        <w:rPr>
          <w:rFonts w:eastAsia="Calibri"/>
          <w:kern w:val="0"/>
          <w14:ligatures w14:val="none"/>
        </w:rPr>
        <w:t xml:space="preserve"> lõige 2 muudetakse ja sõnastatakse järgmiselt:</w:t>
      </w:r>
    </w:p>
    <w:p w14:paraId="77E5B93A" w14:textId="77777777" w:rsidR="00C36B68" w:rsidRPr="00D9208B" w:rsidRDefault="00C36B68" w:rsidP="00C36B68">
      <w:pPr>
        <w:jc w:val="both"/>
        <w:rPr>
          <w:rFonts w:eastAsia="Calibri"/>
          <w:kern w:val="0"/>
          <w14:ligatures w14:val="none"/>
        </w:rPr>
      </w:pPr>
    </w:p>
    <w:p w14:paraId="42FFE812" w14:textId="77777777" w:rsidR="00C36B68" w:rsidRPr="00D9208B" w:rsidRDefault="00C36B68" w:rsidP="00C36B68">
      <w:pPr>
        <w:jc w:val="both"/>
        <w:rPr>
          <w:rFonts w:eastAsia="Calibri"/>
          <w:kern w:val="0"/>
          <w14:ligatures w14:val="none"/>
        </w:rPr>
      </w:pPr>
      <w:r w:rsidRPr="00D9208B">
        <w:rPr>
          <w:rFonts w:eastAsia="Calibri"/>
          <w:kern w:val="0"/>
          <w14:ligatures w14:val="none"/>
        </w:rPr>
        <w:t>„(2) Tähtajalise elamisloa töötamiseks renditöötajana võib anda, kui:</w:t>
      </w:r>
    </w:p>
    <w:p w14:paraId="6E76DA12" w14:textId="77777777" w:rsidR="00C36B68" w:rsidRPr="00D9208B" w:rsidRDefault="00C36B68" w:rsidP="00C36B68">
      <w:pPr>
        <w:jc w:val="both"/>
        <w:rPr>
          <w:rFonts w:eastAsia="Calibri"/>
          <w:kern w:val="0"/>
          <w14:ligatures w14:val="none"/>
        </w:rPr>
      </w:pPr>
      <w:r w:rsidRPr="00D9208B">
        <w:rPr>
          <w:rFonts w:eastAsia="Calibri"/>
          <w:kern w:val="0"/>
          <w14:ligatures w14:val="none"/>
        </w:rPr>
        <w:t>1) tööandja on kantud Eesti äriregistrisse või on teises Euroopa Majanduspiirkonna liikmesriigis registreeritud äriühing;</w:t>
      </w:r>
    </w:p>
    <w:p w14:paraId="6098D514"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2) </w:t>
      </w:r>
      <w:r w:rsidRPr="00AF0786">
        <w:rPr>
          <w:rFonts w:eastAsia="Calibri"/>
          <w:kern w:val="0"/>
          <w14:ligatures w14:val="none"/>
        </w:rPr>
        <w:t xml:space="preserve">tööandja </w:t>
      </w:r>
      <w:r w:rsidRPr="00900A71">
        <w:rPr>
          <w:rFonts w:eastAsia="Calibri"/>
          <w:kern w:val="0"/>
          <w14:ligatures w14:val="none"/>
        </w:rPr>
        <w:t>tegeleb renditöö vahendamisega</w:t>
      </w:r>
      <w:r w:rsidRPr="00AF0786">
        <w:rPr>
          <w:rFonts w:eastAsia="Calibri"/>
          <w:kern w:val="0"/>
          <w14:ligatures w14:val="none"/>
        </w:rPr>
        <w:t>;</w:t>
      </w:r>
    </w:p>
    <w:p w14:paraId="623359DF" w14:textId="77777777" w:rsidR="00C36B68" w:rsidRPr="00D9208B" w:rsidRDefault="00C36B68" w:rsidP="00C36B68">
      <w:pPr>
        <w:jc w:val="both"/>
        <w:rPr>
          <w:rFonts w:eastAsia="Calibri"/>
          <w:kern w:val="0"/>
          <w14:ligatures w14:val="none"/>
        </w:rPr>
      </w:pPr>
      <w:r w:rsidRPr="00D9208B">
        <w:rPr>
          <w:rFonts w:eastAsia="Calibri"/>
          <w:kern w:val="0"/>
          <w14:ligatures w14:val="none"/>
        </w:rPr>
        <w:t>3) tööandjal on vahetult enne tähtajalise elamisloa taotluse esitamist vähemalt järjestikuse 18 kuu jooksul olnud tegelik majandustegevus Eestis</w:t>
      </w:r>
      <w:r>
        <w:rPr>
          <w:rFonts w:eastAsia="Calibri"/>
          <w:kern w:val="0"/>
          <w14:ligatures w14:val="none"/>
        </w:rPr>
        <w:t xml:space="preserve"> või teises Euroopa Majanduspiirkonna liikmesriigis</w:t>
      </w:r>
      <w:r w:rsidRPr="00D9208B">
        <w:rPr>
          <w:rFonts w:eastAsia="Calibri"/>
          <w:kern w:val="0"/>
          <w14:ligatures w14:val="none"/>
        </w:rPr>
        <w:t>.“;</w:t>
      </w:r>
    </w:p>
    <w:p w14:paraId="670BB8A5" w14:textId="77777777" w:rsidR="00C36B68" w:rsidRPr="00D9208B" w:rsidRDefault="00C36B68" w:rsidP="00C36B68">
      <w:pPr>
        <w:jc w:val="both"/>
        <w:rPr>
          <w:rFonts w:eastAsia="Calibri"/>
          <w:kern w:val="0"/>
          <w14:ligatures w14:val="none"/>
        </w:rPr>
      </w:pPr>
    </w:p>
    <w:p w14:paraId="47B77CB7"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4</w:t>
      </w:r>
      <w:r>
        <w:rPr>
          <w:rFonts w:eastAsia="Calibri"/>
          <w:b/>
          <w:bCs/>
          <w:kern w:val="0"/>
          <w14:ligatures w14:val="none"/>
        </w:rPr>
        <w:t>7</w:t>
      </w:r>
      <w:r w:rsidRPr="00D9208B">
        <w:rPr>
          <w:rFonts w:eastAsia="Calibri"/>
          <w:b/>
          <w:bCs/>
          <w:kern w:val="0"/>
          <w14:ligatures w14:val="none"/>
        </w:rPr>
        <w:t xml:space="preserve">) </w:t>
      </w:r>
      <w:r w:rsidRPr="00D9208B">
        <w:rPr>
          <w:rFonts w:eastAsia="Calibri"/>
          <w:kern w:val="0"/>
          <w14:ligatures w14:val="none"/>
        </w:rPr>
        <w:t>paragrahvi 176</w:t>
      </w:r>
      <w:r w:rsidRPr="00D9208B">
        <w:rPr>
          <w:rFonts w:eastAsia="Calibri"/>
          <w:kern w:val="0"/>
          <w:vertAlign w:val="superscript"/>
          <w14:ligatures w14:val="none"/>
        </w:rPr>
        <w:t>1</w:t>
      </w:r>
      <w:r w:rsidRPr="00D9208B">
        <w:rPr>
          <w:rFonts w:eastAsia="Calibri"/>
          <w:kern w:val="0"/>
          <w14:ligatures w14:val="none"/>
        </w:rPr>
        <w:t xml:space="preserve"> lõiked 2</w:t>
      </w:r>
      <w:r w:rsidRPr="00D9208B">
        <w:rPr>
          <w:rFonts w:eastAsia="Calibri"/>
          <w:kern w:val="0"/>
          <w:vertAlign w:val="superscript"/>
          <w14:ligatures w14:val="none"/>
        </w:rPr>
        <w:t>1</w:t>
      </w:r>
      <w:r w:rsidRPr="00D9208B">
        <w:rPr>
          <w:rFonts w:eastAsia="Calibri"/>
          <w:kern w:val="0"/>
          <w14:ligatures w14:val="none"/>
        </w:rPr>
        <w:t xml:space="preserve"> ja 3 tunnistatakse kehtetuks;</w:t>
      </w:r>
    </w:p>
    <w:p w14:paraId="65384C19" w14:textId="77777777" w:rsidR="00C36B68" w:rsidRPr="00D9208B" w:rsidRDefault="00C36B68" w:rsidP="00C36B68">
      <w:pPr>
        <w:jc w:val="both"/>
        <w:rPr>
          <w:rFonts w:eastAsia="Calibri"/>
          <w:kern w:val="0"/>
          <w14:ligatures w14:val="none"/>
        </w:rPr>
      </w:pPr>
    </w:p>
    <w:p w14:paraId="3BCC5032"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lastRenderedPageBreak/>
        <w:t>4</w:t>
      </w:r>
      <w:r>
        <w:rPr>
          <w:rFonts w:eastAsia="Calibri"/>
          <w:b/>
          <w:bCs/>
          <w:kern w:val="0"/>
          <w14:ligatures w14:val="none"/>
        </w:rPr>
        <w:t>8</w:t>
      </w:r>
      <w:r w:rsidRPr="00D9208B">
        <w:rPr>
          <w:rFonts w:eastAsia="Calibri"/>
          <w:b/>
          <w:bCs/>
          <w:kern w:val="0"/>
          <w14:ligatures w14:val="none"/>
        </w:rPr>
        <w:t>)</w:t>
      </w:r>
      <w:r w:rsidRPr="00D9208B">
        <w:rPr>
          <w:rFonts w:eastAsia="Calibri"/>
          <w:kern w:val="0"/>
          <w14:ligatures w14:val="none"/>
        </w:rPr>
        <w:t xml:space="preserve"> paragrahvi 177 täiendatakse lõikega 5 järgmises sõnastuses:</w:t>
      </w:r>
    </w:p>
    <w:p w14:paraId="282D6455" w14:textId="77777777" w:rsidR="00C36B68" w:rsidRPr="00D9208B" w:rsidRDefault="00C36B68" w:rsidP="00C36B68">
      <w:pPr>
        <w:jc w:val="both"/>
        <w:rPr>
          <w:rFonts w:eastAsia="Calibri"/>
          <w:kern w:val="0"/>
          <w14:ligatures w14:val="none"/>
        </w:rPr>
      </w:pPr>
    </w:p>
    <w:p w14:paraId="706EE65F" w14:textId="77777777" w:rsidR="00C36B68" w:rsidRPr="00D9208B" w:rsidRDefault="00C36B68" w:rsidP="00C36B68">
      <w:pPr>
        <w:jc w:val="both"/>
        <w:rPr>
          <w:rFonts w:eastAsia="Calibri"/>
          <w:kern w:val="0"/>
          <w14:ligatures w14:val="none"/>
        </w:rPr>
      </w:pPr>
      <w:bookmarkStart w:id="33" w:name="_Hlk134100708"/>
      <w:r w:rsidRPr="00D9208B">
        <w:rPr>
          <w:rFonts w:eastAsia="Calibri"/>
          <w:kern w:val="0"/>
          <w14:ligatures w14:val="none"/>
        </w:rPr>
        <w:t xml:space="preserve">„(5) Eesti Töötukassa keeldub käesoleva paragrahvi lõikes 1 nimetatud loa andmisest, </w:t>
      </w:r>
      <w:bookmarkStart w:id="34" w:name="_Hlk158391794"/>
      <w:r w:rsidRPr="00D9208B">
        <w:rPr>
          <w:rFonts w:eastAsia="Calibri"/>
          <w:kern w:val="0"/>
          <w14:ligatures w14:val="none"/>
        </w:rPr>
        <w:t>kui</w:t>
      </w:r>
      <w:r>
        <w:rPr>
          <w:rFonts w:eastAsia="Calibri"/>
          <w:kern w:val="0"/>
          <w14:ligatures w14:val="none"/>
        </w:rPr>
        <w:t xml:space="preserve"> on täidetud järgmised tingimused</w:t>
      </w:r>
      <w:r w:rsidRPr="00D9208B">
        <w:rPr>
          <w:rFonts w:eastAsia="Calibri"/>
          <w:kern w:val="0"/>
          <w14:ligatures w14:val="none"/>
        </w:rPr>
        <w:t>:</w:t>
      </w:r>
      <w:bookmarkStart w:id="35" w:name="_Hlk158039070"/>
    </w:p>
    <w:p w14:paraId="6988AE04"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välismaalast arvestatakse sisserände piirarvu täitumise arvutamisel</w:t>
      </w:r>
      <w:bookmarkEnd w:id="35"/>
      <w:r w:rsidRPr="00D9208B">
        <w:rPr>
          <w:rFonts w:eastAsia="Calibri"/>
          <w:kern w:val="0"/>
          <w14:ligatures w14:val="none"/>
        </w:rPr>
        <w:t>;</w:t>
      </w:r>
    </w:p>
    <w:p w14:paraId="3B88B1AF" w14:textId="77777777" w:rsidR="00C36B68" w:rsidRDefault="00C36B68" w:rsidP="00C36B68">
      <w:pPr>
        <w:jc w:val="both"/>
        <w:rPr>
          <w:rFonts w:eastAsia="Calibri"/>
          <w:kern w:val="0"/>
          <w14:ligatures w14:val="none"/>
        </w:rPr>
      </w:pPr>
      <w:r w:rsidRPr="00D9208B">
        <w:rPr>
          <w:rFonts w:eastAsia="Calibri"/>
          <w:kern w:val="0"/>
          <w14:ligatures w14:val="none"/>
        </w:rPr>
        <w:t>2) loa taotluse kohta otsuse tegemise päeval on selle aasta sisserände piirarv täitunud</w:t>
      </w:r>
      <w:r>
        <w:rPr>
          <w:rFonts w:eastAsia="Calibri"/>
          <w:kern w:val="0"/>
          <w14:ligatures w14:val="none"/>
        </w:rPr>
        <w:t>;</w:t>
      </w:r>
    </w:p>
    <w:p w14:paraId="06156570" w14:textId="77777777" w:rsidR="00C36B68" w:rsidRPr="00D9208B" w:rsidRDefault="00C36B68" w:rsidP="00C36B68">
      <w:pPr>
        <w:jc w:val="both"/>
        <w:rPr>
          <w:rFonts w:eastAsia="Calibri"/>
          <w:kern w:val="0"/>
          <w14:ligatures w14:val="none"/>
        </w:rPr>
      </w:pPr>
      <w:r w:rsidRPr="00D9208B">
        <w:rPr>
          <w:rFonts w:eastAsia="Calibri"/>
          <w:kern w:val="0"/>
          <w14:ligatures w14:val="none"/>
        </w:rPr>
        <w:t>3) järgmise aasta sisserände piirarvu kehtestamiseni on üle kuue kuu.</w:t>
      </w:r>
      <w:bookmarkEnd w:id="34"/>
      <w:r w:rsidRPr="00D9208B">
        <w:rPr>
          <w:rFonts w:eastAsia="Calibri"/>
          <w:kern w:val="0"/>
          <w14:ligatures w14:val="none"/>
        </w:rPr>
        <w:t>“;</w:t>
      </w:r>
    </w:p>
    <w:p w14:paraId="7DE12B83" w14:textId="77777777" w:rsidR="00C36B68" w:rsidRPr="00D9208B" w:rsidRDefault="00C36B68" w:rsidP="00C36B68">
      <w:pPr>
        <w:jc w:val="both"/>
        <w:rPr>
          <w:rFonts w:eastAsia="Calibri"/>
          <w:kern w:val="0"/>
          <w14:ligatures w14:val="none"/>
        </w:rPr>
      </w:pPr>
    </w:p>
    <w:p w14:paraId="424F38C6"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4</w:t>
      </w:r>
      <w:r>
        <w:rPr>
          <w:rFonts w:eastAsia="Calibri"/>
          <w:b/>
          <w:bCs/>
          <w:kern w:val="0"/>
          <w14:ligatures w14:val="none"/>
        </w:rPr>
        <w:t>9</w:t>
      </w:r>
      <w:r w:rsidRPr="00D9208B">
        <w:rPr>
          <w:rFonts w:eastAsia="Calibri"/>
          <w:b/>
          <w:bCs/>
          <w:kern w:val="0"/>
          <w14:ligatures w14:val="none"/>
        </w:rPr>
        <w:t xml:space="preserve">) </w:t>
      </w:r>
      <w:r w:rsidRPr="00D9208B">
        <w:rPr>
          <w:rFonts w:eastAsia="Calibri"/>
          <w:kern w:val="0"/>
          <w14:ligatures w14:val="none"/>
        </w:rPr>
        <w:t>paragrahvi 177 täiendatakse lõigetega 6 ja 7 järgmises sõnastuses:</w:t>
      </w:r>
    </w:p>
    <w:bookmarkEnd w:id="33"/>
    <w:p w14:paraId="7441EB41" w14:textId="77777777" w:rsidR="00C36B68" w:rsidRPr="00D9208B" w:rsidRDefault="00C36B68" w:rsidP="00C36B68">
      <w:pPr>
        <w:jc w:val="both"/>
        <w:rPr>
          <w:rFonts w:eastAsia="Calibri"/>
          <w:kern w:val="0"/>
          <w14:ligatures w14:val="none"/>
        </w:rPr>
      </w:pPr>
    </w:p>
    <w:p w14:paraId="1FEB08F6" w14:textId="77777777" w:rsidR="00C36B68" w:rsidRPr="00D9208B" w:rsidRDefault="00C36B68" w:rsidP="00C36B68">
      <w:pPr>
        <w:jc w:val="both"/>
        <w:rPr>
          <w:rFonts w:eastAsia="Calibri"/>
          <w:kern w:val="0"/>
          <w14:ligatures w14:val="none"/>
        </w:rPr>
      </w:pPr>
      <w:r w:rsidRPr="00D9208B">
        <w:rPr>
          <w:rFonts w:eastAsia="Calibri"/>
          <w:kern w:val="0"/>
          <w14:ligatures w14:val="none"/>
        </w:rPr>
        <w:t>„(6) Eesti Töötukassa esitab Politsei- ja Piirivalveametile päringu peale andmed Eesti Töötukassa loa nõude täitmise kohta.</w:t>
      </w:r>
    </w:p>
    <w:p w14:paraId="16C39206" w14:textId="77777777" w:rsidR="00C36B68" w:rsidRPr="00D9208B" w:rsidRDefault="00C36B68" w:rsidP="00C36B68">
      <w:pPr>
        <w:jc w:val="both"/>
        <w:rPr>
          <w:rFonts w:eastAsia="Calibri"/>
          <w:kern w:val="0"/>
          <w14:ligatures w14:val="none"/>
        </w:rPr>
      </w:pPr>
    </w:p>
    <w:p w14:paraId="67C59CAF" w14:textId="4568C8BA" w:rsidR="00C36B68" w:rsidRPr="00D9208B" w:rsidRDefault="00C36B68" w:rsidP="00C36B68">
      <w:pPr>
        <w:jc w:val="both"/>
        <w:rPr>
          <w:rFonts w:eastAsia="Calibri"/>
          <w:kern w:val="0"/>
          <w14:ligatures w14:val="none"/>
        </w:rPr>
      </w:pPr>
      <w:r w:rsidRPr="00D9208B">
        <w:rPr>
          <w:rFonts w:eastAsia="Calibri"/>
          <w:kern w:val="0"/>
          <w14:ligatures w14:val="none"/>
        </w:rPr>
        <w:t xml:space="preserve">(7) Politsei- ja Piirivalveamet esitab Eesti Töötukassa päringu peale andmed välismaalase </w:t>
      </w:r>
      <w:r w:rsidRPr="00900A71">
        <w:rPr>
          <w:rFonts w:eastAsia="Calibri"/>
          <w:kern w:val="0"/>
          <w14:ligatures w14:val="none"/>
        </w:rPr>
        <w:t>Eestis töötamise kohta</w:t>
      </w:r>
      <w:r w:rsidR="000C35EC">
        <w:rPr>
          <w:rFonts w:eastAsia="Calibri"/>
          <w:kern w:val="0"/>
          <w14:ligatures w14:val="none"/>
        </w:rPr>
        <w:t>,</w:t>
      </w:r>
      <w:r w:rsidRPr="00900A71">
        <w:rPr>
          <w:rFonts w:ascii="Segoe UI" w:eastAsia="Times New Roman" w:hAnsi="Segoe UI" w:cs="Segoe UI"/>
          <w:kern w:val="0"/>
          <w:sz w:val="18"/>
          <w:szCs w:val="18"/>
          <w:lang w:eastAsia="et-EE"/>
          <w14:ligatures w14:val="none"/>
        </w:rPr>
        <w:t xml:space="preserve"> </w:t>
      </w:r>
      <w:r w:rsidRPr="00900A71">
        <w:rPr>
          <w:rFonts w:eastAsia="Calibri"/>
          <w:kern w:val="0"/>
          <w14:ligatures w14:val="none"/>
        </w:rPr>
        <w:t>milleks taotletakse käesoleva paragrahvi lõikes 1 nimetatud luba.</w:t>
      </w:r>
      <w:r w:rsidRPr="00D9208B">
        <w:rPr>
          <w:rFonts w:eastAsia="Calibri"/>
          <w:kern w:val="0"/>
          <w14:ligatures w14:val="none"/>
        </w:rPr>
        <w:t>“;</w:t>
      </w:r>
    </w:p>
    <w:p w14:paraId="2318E1BC" w14:textId="77777777" w:rsidR="00C36B68" w:rsidRPr="00D9208B" w:rsidRDefault="00C36B68" w:rsidP="00C36B68">
      <w:pPr>
        <w:jc w:val="both"/>
        <w:rPr>
          <w:rFonts w:eastAsia="Calibri"/>
          <w:kern w:val="0"/>
          <w14:ligatures w14:val="none"/>
        </w:rPr>
      </w:pPr>
    </w:p>
    <w:p w14:paraId="0C989BF4" w14:textId="77777777" w:rsidR="00C36B68" w:rsidRPr="00D9208B" w:rsidRDefault="00C36B68" w:rsidP="00C36B68">
      <w:pPr>
        <w:jc w:val="both"/>
        <w:rPr>
          <w:rFonts w:eastAsia="Calibri"/>
          <w:kern w:val="0"/>
          <w14:ligatures w14:val="none"/>
        </w:rPr>
      </w:pPr>
      <w:r>
        <w:rPr>
          <w:rFonts w:eastAsia="Calibri"/>
          <w:b/>
          <w:bCs/>
          <w:kern w:val="0"/>
          <w14:ligatures w14:val="none"/>
        </w:rPr>
        <w:t>50</w:t>
      </w:r>
      <w:r w:rsidRPr="00D9208B">
        <w:rPr>
          <w:rFonts w:eastAsia="Calibri"/>
          <w:b/>
          <w:bCs/>
          <w:kern w:val="0"/>
          <w14:ligatures w14:val="none"/>
        </w:rPr>
        <w:t>)</w:t>
      </w:r>
      <w:r w:rsidRPr="00D9208B">
        <w:rPr>
          <w:rFonts w:eastAsia="Calibri"/>
          <w:kern w:val="0"/>
          <w14:ligatures w14:val="none"/>
        </w:rPr>
        <w:t xml:space="preserve"> paragrahvi 181 lõike 1 punkt 13 tunnistatakse kehtetuks;</w:t>
      </w:r>
    </w:p>
    <w:p w14:paraId="55A38B06" w14:textId="77777777" w:rsidR="00C36B68" w:rsidRPr="00D9208B" w:rsidRDefault="00C36B68" w:rsidP="00C36B68">
      <w:pPr>
        <w:jc w:val="both"/>
        <w:rPr>
          <w:rFonts w:eastAsia="Calibri"/>
          <w:kern w:val="0"/>
          <w14:ligatures w14:val="none"/>
        </w:rPr>
      </w:pPr>
    </w:p>
    <w:p w14:paraId="7E194589"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w:t>
      </w:r>
      <w:r>
        <w:rPr>
          <w:rFonts w:eastAsia="Calibri"/>
          <w:b/>
          <w:bCs/>
          <w:kern w:val="0"/>
          <w14:ligatures w14:val="none"/>
        </w:rPr>
        <w:t>1</w:t>
      </w:r>
      <w:r w:rsidRPr="00D9208B">
        <w:rPr>
          <w:rFonts w:eastAsia="Calibri"/>
          <w:b/>
          <w:bCs/>
          <w:kern w:val="0"/>
          <w14:ligatures w14:val="none"/>
        </w:rPr>
        <w:t>)</w:t>
      </w:r>
      <w:r w:rsidRPr="00D9208B">
        <w:rPr>
          <w:rFonts w:eastAsia="Calibri"/>
          <w:kern w:val="0"/>
          <w14:ligatures w14:val="none"/>
        </w:rPr>
        <w:t xml:space="preserve"> paragrahvi 181 lõiget 2 täiendatakse punktiga 7 järgmises sõnastuses:</w:t>
      </w:r>
    </w:p>
    <w:p w14:paraId="2A8D893D" w14:textId="77777777" w:rsidR="00C36B68" w:rsidRPr="00D9208B" w:rsidRDefault="00C36B68" w:rsidP="00C36B68">
      <w:pPr>
        <w:jc w:val="both"/>
        <w:rPr>
          <w:rFonts w:eastAsia="Calibri"/>
          <w:kern w:val="0"/>
          <w14:ligatures w14:val="none"/>
        </w:rPr>
      </w:pPr>
    </w:p>
    <w:p w14:paraId="12D6B55E" w14:textId="77777777" w:rsidR="00C36B68" w:rsidRPr="00D9208B" w:rsidRDefault="00C36B68" w:rsidP="00C36B68">
      <w:pPr>
        <w:jc w:val="both"/>
        <w:rPr>
          <w:rFonts w:eastAsia="Calibri"/>
          <w:kern w:val="0"/>
          <w14:ligatures w14:val="none"/>
        </w:rPr>
      </w:pPr>
      <w:r w:rsidRPr="00D9208B">
        <w:rPr>
          <w:rFonts w:eastAsia="Calibri"/>
          <w:kern w:val="0"/>
          <w14:ligatures w14:val="none"/>
        </w:rPr>
        <w:t>„7) lühiajaliseks töötamiseks käesoleva seaduse § 176</w:t>
      </w:r>
      <w:r w:rsidRPr="00D9208B">
        <w:rPr>
          <w:rFonts w:eastAsia="Calibri"/>
          <w:kern w:val="0"/>
          <w:vertAlign w:val="superscript"/>
          <w14:ligatures w14:val="none"/>
        </w:rPr>
        <w:t>2</w:t>
      </w:r>
      <w:r w:rsidRPr="00D9208B">
        <w:rPr>
          <w:rFonts w:eastAsia="Calibri"/>
          <w:kern w:val="0"/>
          <w14:ligatures w14:val="none"/>
        </w:rPr>
        <w:t xml:space="preserve"> lõike 1 alusel.“;</w:t>
      </w:r>
    </w:p>
    <w:p w14:paraId="51F88035" w14:textId="77777777" w:rsidR="00C36B68" w:rsidRPr="00D9208B" w:rsidRDefault="00C36B68" w:rsidP="00C36B68">
      <w:pPr>
        <w:jc w:val="both"/>
        <w:rPr>
          <w:rFonts w:eastAsia="Calibri"/>
          <w:kern w:val="0"/>
          <w14:ligatures w14:val="none"/>
        </w:rPr>
      </w:pPr>
    </w:p>
    <w:p w14:paraId="455B5FC6"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w:t>
      </w:r>
      <w:r>
        <w:rPr>
          <w:rFonts w:eastAsia="Calibri"/>
          <w:b/>
          <w:bCs/>
          <w:kern w:val="0"/>
          <w14:ligatures w14:val="none"/>
        </w:rPr>
        <w:t>2</w:t>
      </w:r>
      <w:r w:rsidRPr="00D9208B">
        <w:rPr>
          <w:rFonts w:eastAsia="Calibri"/>
          <w:b/>
          <w:bCs/>
          <w:kern w:val="0"/>
          <w14:ligatures w14:val="none"/>
        </w:rPr>
        <w:t>)</w:t>
      </w:r>
      <w:r w:rsidRPr="00D9208B">
        <w:rPr>
          <w:rFonts w:eastAsia="Calibri"/>
          <w:kern w:val="0"/>
          <w14:ligatures w14:val="none"/>
        </w:rPr>
        <w:t xml:space="preserve"> paragrahvi 181</w:t>
      </w:r>
      <w:r w:rsidRPr="00D9208B">
        <w:rPr>
          <w:rFonts w:eastAsia="Calibri"/>
          <w:kern w:val="0"/>
          <w:vertAlign w:val="superscript"/>
          <w14:ligatures w14:val="none"/>
        </w:rPr>
        <w:t>1</w:t>
      </w:r>
      <w:r w:rsidRPr="00D9208B">
        <w:rPr>
          <w:rFonts w:eastAsia="Calibri"/>
          <w:kern w:val="0"/>
          <w14:ligatures w14:val="none"/>
        </w:rPr>
        <w:t xml:space="preserve"> lõike 1 punktis 1 asendatakse sõnad „Eestis registrisse vähemalt viis“ tekstiosaga „Eesti äriregistrisse vähemalt 12“;</w:t>
      </w:r>
    </w:p>
    <w:p w14:paraId="5D7605B2" w14:textId="77777777" w:rsidR="00C36B68" w:rsidRPr="00D9208B" w:rsidRDefault="00C36B68" w:rsidP="00C36B68">
      <w:pPr>
        <w:jc w:val="both"/>
        <w:rPr>
          <w:rFonts w:eastAsia="Calibri"/>
          <w:kern w:val="0"/>
          <w14:ligatures w14:val="none"/>
        </w:rPr>
      </w:pPr>
    </w:p>
    <w:p w14:paraId="13C5648B"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w:t>
      </w:r>
      <w:r>
        <w:rPr>
          <w:rFonts w:eastAsia="Calibri"/>
          <w:b/>
          <w:bCs/>
          <w:kern w:val="0"/>
          <w14:ligatures w14:val="none"/>
        </w:rPr>
        <w:t>3</w:t>
      </w:r>
      <w:r w:rsidRPr="00D9208B">
        <w:rPr>
          <w:rFonts w:eastAsia="Calibri"/>
          <w:b/>
          <w:bCs/>
          <w:kern w:val="0"/>
          <w14:ligatures w14:val="none"/>
        </w:rPr>
        <w:t>)</w:t>
      </w:r>
      <w:r w:rsidRPr="00D9208B">
        <w:rPr>
          <w:rFonts w:eastAsia="Calibri"/>
          <w:kern w:val="0"/>
          <w14:ligatures w14:val="none"/>
        </w:rPr>
        <w:t xml:space="preserve"> paragrahvi 181</w:t>
      </w:r>
      <w:r w:rsidRPr="00D9208B">
        <w:rPr>
          <w:rFonts w:eastAsia="Calibri"/>
          <w:kern w:val="0"/>
          <w:vertAlign w:val="superscript"/>
          <w14:ligatures w14:val="none"/>
        </w:rPr>
        <w:t>1</w:t>
      </w:r>
      <w:r w:rsidRPr="00D9208B">
        <w:rPr>
          <w:rFonts w:eastAsia="Calibri"/>
          <w:kern w:val="0"/>
          <w14:ligatures w14:val="none"/>
        </w:rPr>
        <w:t xml:space="preserve"> lõike 1 punktis 2 ja lõikes 2 asendatakse sõna „viie“ arvuga „12“;</w:t>
      </w:r>
    </w:p>
    <w:p w14:paraId="16AEEB09" w14:textId="77777777" w:rsidR="00C36B68" w:rsidRPr="00D9208B" w:rsidRDefault="00C36B68" w:rsidP="00C36B68">
      <w:pPr>
        <w:jc w:val="both"/>
        <w:rPr>
          <w:rFonts w:eastAsia="Calibri"/>
          <w:kern w:val="0"/>
          <w14:ligatures w14:val="none"/>
        </w:rPr>
      </w:pPr>
    </w:p>
    <w:p w14:paraId="4F7B7722"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w:t>
      </w:r>
      <w:r>
        <w:rPr>
          <w:rFonts w:eastAsia="Calibri"/>
          <w:b/>
          <w:bCs/>
          <w:kern w:val="0"/>
          <w14:ligatures w14:val="none"/>
        </w:rPr>
        <w:t>4</w:t>
      </w:r>
      <w:r w:rsidRPr="00D9208B">
        <w:rPr>
          <w:rFonts w:eastAsia="Calibri"/>
          <w:b/>
          <w:bCs/>
          <w:kern w:val="0"/>
          <w14:ligatures w14:val="none"/>
        </w:rPr>
        <w:t>)</w:t>
      </w:r>
      <w:r w:rsidRPr="00D9208B">
        <w:rPr>
          <w:rFonts w:eastAsia="Calibri"/>
          <w:kern w:val="0"/>
          <w14:ligatures w14:val="none"/>
        </w:rPr>
        <w:t xml:space="preserve"> paragrahv 181</w:t>
      </w:r>
      <w:r w:rsidRPr="00D9208B">
        <w:rPr>
          <w:rFonts w:eastAsia="Calibri"/>
          <w:kern w:val="0"/>
          <w:vertAlign w:val="superscript"/>
          <w14:ligatures w14:val="none"/>
        </w:rPr>
        <w:t>4</w:t>
      </w:r>
      <w:r>
        <w:rPr>
          <w:rFonts w:eastAsia="Calibri"/>
          <w:kern w:val="0"/>
          <w14:ligatures w14:val="none"/>
        </w:rPr>
        <w:t xml:space="preserve">, </w:t>
      </w:r>
      <w:r w:rsidRPr="00D9208B">
        <w:rPr>
          <w:rFonts w:eastAsia="Calibri"/>
          <w:kern w:val="0"/>
          <w14:ligatures w14:val="none"/>
        </w:rPr>
        <w:t xml:space="preserve">§ 186 lõige 4 </w:t>
      </w:r>
      <w:r>
        <w:rPr>
          <w:rFonts w:eastAsia="Calibri"/>
          <w:kern w:val="0"/>
          <w14:ligatures w14:val="none"/>
        </w:rPr>
        <w:t xml:space="preserve">ja § </w:t>
      </w:r>
      <w:r w:rsidRPr="00D9208B">
        <w:rPr>
          <w:rFonts w:eastAsia="Calibri"/>
          <w:kern w:val="0"/>
          <w14:ligatures w14:val="none"/>
        </w:rPr>
        <w:t>200</w:t>
      </w:r>
      <w:r w:rsidRPr="00D9208B">
        <w:rPr>
          <w:rFonts w:eastAsia="Calibri"/>
          <w:kern w:val="0"/>
          <w:vertAlign w:val="superscript"/>
          <w14:ligatures w14:val="none"/>
        </w:rPr>
        <w:t>4</w:t>
      </w:r>
      <w:r>
        <w:rPr>
          <w:rFonts w:eastAsia="Calibri"/>
          <w:kern w:val="0"/>
          <w14:ligatures w14:val="none"/>
        </w:rPr>
        <w:t xml:space="preserve"> </w:t>
      </w:r>
      <w:r w:rsidRPr="00D9208B">
        <w:rPr>
          <w:rFonts w:eastAsia="Calibri"/>
          <w:kern w:val="0"/>
          <w14:ligatures w14:val="none"/>
        </w:rPr>
        <w:t>tunnistatakse kehtetuks;</w:t>
      </w:r>
    </w:p>
    <w:p w14:paraId="4E963C67" w14:textId="77777777" w:rsidR="00C36B68" w:rsidRDefault="00C36B68" w:rsidP="00C36B68">
      <w:pPr>
        <w:jc w:val="both"/>
        <w:rPr>
          <w:rFonts w:eastAsia="Calibri"/>
          <w:strike/>
          <w:kern w:val="0"/>
          <w14:ligatures w14:val="none"/>
        </w:rPr>
      </w:pPr>
    </w:p>
    <w:p w14:paraId="74980837"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55)</w:t>
      </w:r>
      <w:r w:rsidRPr="00D9208B">
        <w:rPr>
          <w:rFonts w:eastAsia="Calibri"/>
          <w:kern w:val="0"/>
          <w14:ligatures w14:val="none"/>
        </w:rPr>
        <w:t xml:space="preserve"> paragrahvi 210</w:t>
      </w:r>
      <w:r w:rsidRPr="00D9208B">
        <w:rPr>
          <w:rFonts w:eastAsia="Calibri"/>
          <w:kern w:val="0"/>
          <w:vertAlign w:val="superscript"/>
          <w14:ligatures w14:val="none"/>
        </w:rPr>
        <w:t>2</w:t>
      </w:r>
      <w:r w:rsidRPr="00D9208B">
        <w:rPr>
          <w:rFonts w:eastAsia="Calibri"/>
          <w:kern w:val="0"/>
          <w14:ligatures w14:val="none"/>
        </w:rPr>
        <w:t xml:space="preserve"> lõiget 1 täiendatakse punktidega 4 ja 5 järgmises sõnastuses:</w:t>
      </w:r>
    </w:p>
    <w:p w14:paraId="07802D28" w14:textId="77777777" w:rsidR="00C36B68" w:rsidRPr="00D9208B" w:rsidRDefault="00C36B68" w:rsidP="00C36B68">
      <w:pPr>
        <w:jc w:val="both"/>
        <w:rPr>
          <w:rFonts w:eastAsia="Calibri"/>
          <w:kern w:val="0"/>
          <w14:ligatures w14:val="none"/>
        </w:rPr>
      </w:pPr>
    </w:p>
    <w:p w14:paraId="5B50FEB8"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„4) välismaalane </w:t>
      </w:r>
      <w:commentRangeStart w:id="36"/>
      <w:r w:rsidRPr="00D9208B">
        <w:rPr>
          <w:rFonts w:eastAsia="Calibri"/>
          <w:kern w:val="0"/>
          <w14:ligatures w14:val="none"/>
        </w:rPr>
        <w:t>on läbinud kohanemisprogrammi</w:t>
      </w:r>
      <w:commentRangeEnd w:id="36"/>
      <w:r w:rsidR="00EB3C25">
        <w:rPr>
          <w:rStyle w:val="Kommentaariviide"/>
          <w:kern w:val="0"/>
          <w14:ligatures w14:val="none"/>
        </w:rPr>
        <w:commentReference w:id="36"/>
      </w:r>
      <w:r>
        <w:rPr>
          <w:rFonts w:eastAsia="Calibri"/>
          <w:kern w:val="0"/>
          <w14:ligatures w14:val="none"/>
        </w:rPr>
        <w:t>;</w:t>
      </w:r>
    </w:p>
    <w:p w14:paraId="4D48B29B" w14:textId="77777777" w:rsidR="00C36B68" w:rsidRPr="00D9208B" w:rsidRDefault="00C36B68" w:rsidP="00C36B68">
      <w:pPr>
        <w:jc w:val="both"/>
        <w:rPr>
          <w:rFonts w:eastAsia="Calibri"/>
          <w:kern w:val="0"/>
          <w14:ligatures w14:val="none"/>
        </w:rPr>
      </w:pPr>
      <w:r w:rsidRPr="00D9208B">
        <w:rPr>
          <w:rFonts w:eastAsia="Calibri"/>
          <w:kern w:val="0"/>
          <w14:ligatures w14:val="none"/>
        </w:rPr>
        <w:t>5) välismaalane oskab eesti keelt vähemalt A2-tasemel.“;</w:t>
      </w:r>
    </w:p>
    <w:p w14:paraId="78F8D55F" w14:textId="77777777" w:rsidR="00C36B68" w:rsidRPr="00D9208B" w:rsidRDefault="00C36B68" w:rsidP="00C36B68">
      <w:pPr>
        <w:jc w:val="both"/>
        <w:rPr>
          <w:rFonts w:eastAsia="Calibri"/>
          <w:kern w:val="0"/>
          <w14:ligatures w14:val="none"/>
        </w:rPr>
      </w:pPr>
    </w:p>
    <w:p w14:paraId="7D1EA162"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56)</w:t>
      </w:r>
      <w:r w:rsidRPr="00D9208B">
        <w:rPr>
          <w:rFonts w:eastAsia="Calibri"/>
          <w:kern w:val="0"/>
          <w14:ligatures w14:val="none"/>
        </w:rPr>
        <w:t xml:space="preserve"> seaduse 3. peatüki 1. jao 5. jaotise 2. </w:t>
      </w:r>
      <w:proofErr w:type="spellStart"/>
      <w:r w:rsidRPr="00D9208B">
        <w:rPr>
          <w:rFonts w:eastAsia="Calibri"/>
          <w:kern w:val="0"/>
          <w14:ligatures w14:val="none"/>
        </w:rPr>
        <w:t>alljaotist</w:t>
      </w:r>
      <w:proofErr w:type="spellEnd"/>
      <w:r w:rsidRPr="00D9208B">
        <w:rPr>
          <w:rFonts w:eastAsia="Calibri"/>
          <w:kern w:val="0"/>
          <w14:ligatures w14:val="none"/>
        </w:rPr>
        <w:t xml:space="preserve"> täiendatakse §-ga 212</w:t>
      </w:r>
      <w:r w:rsidRPr="00D9208B">
        <w:rPr>
          <w:rFonts w:eastAsia="Calibri"/>
          <w:kern w:val="0"/>
          <w:vertAlign w:val="superscript"/>
          <w14:ligatures w14:val="none"/>
        </w:rPr>
        <w:t>1</w:t>
      </w:r>
      <w:r w:rsidRPr="00D9208B">
        <w:rPr>
          <w:rFonts w:eastAsia="Calibri"/>
          <w:kern w:val="0"/>
          <w14:ligatures w14:val="none"/>
        </w:rPr>
        <w:t xml:space="preserve"> järgmises sõnastuses:</w:t>
      </w:r>
    </w:p>
    <w:p w14:paraId="1B2220D1" w14:textId="77777777" w:rsidR="00C36B68" w:rsidRPr="00D9208B" w:rsidRDefault="00C36B68" w:rsidP="00C36B68">
      <w:pPr>
        <w:jc w:val="both"/>
        <w:rPr>
          <w:rFonts w:eastAsia="Calibri"/>
          <w:kern w:val="0"/>
          <w14:ligatures w14:val="none"/>
        </w:rPr>
      </w:pPr>
    </w:p>
    <w:p w14:paraId="35BC9B78" w14:textId="77777777" w:rsidR="007F1ECF" w:rsidRPr="00D9208B" w:rsidRDefault="007F1ECF" w:rsidP="007F1ECF">
      <w:pPr>
        <w:jc w:val="both"/>
        <w:rPr>
          <w:rFonts w:eastAsia="Calibri"/>
          <w:b/>
          <w:bCs/>
          <w:kern w:val="0"/>
          <w14:ligatures w14:val="none"/>
        </w:rPr>
      </w:pPr>
      <w:r w:rsidRPr="00D9208B">
        <w:rPr>
          <w:rFonts w:eastAsia="Calibri"/>
          <w:kern w:val="0"/>
          <w14:ligatures w14:val="none"/>
        </w:rPr>
        <w:t>„</w:t>
      </w:r>
      <w:r w:rsidRPr="00D9208B">
        <w:rPr>
          <w:rFonts w:eastAsia="Calibri"/>
          <w:b/>
          <w:bCs/>
          <w:kern w:val="0"/>
          <w14:ligatures w14:val="none"/>
        </w:rPr>
        <w:t>§ 212</w:t>
      </w:r>
      <w:r w:rsidRPr="00D9208B">
        <w:rPr>
          <w:rFonts w:eastAsia="Calibri"/>
          <w:b/>
          <w:bCs/>
          <w:kern w:val="0"/>
          <w:vertAlign w:val="superscript"/>
          <w14:ligatures w14:val="none"/>
        </w:rPr>
        <w:t>1</w:t>
      </w:r>
      <w:r w:rsidRPr="00D9208B">
        <w:rPr>
          <w:rFonts w:eastAsia="Calibri"/>
          <w:b/>
          <w:bCs/>
          <w:kern w:val="0"/>
          <w14:ligatures w14:val="none"/>
        </w:rPr>
        <w:t xml:space="preserve">. Tähtajalise elamisloa taotlemiseks </w:t>
      </w:r>
      <w:r w:rsidRPr="00900A71">
        <w:rPr>
          <w:rFonts w:eastAsia="Calibri"/>
          <w:b/>
          <w:bCs/>
          <w:kern w:val="0"/>
          <w14:ligatures w14:val="none"/>
        </w:rPr>
        <w:t>nõutud andmete ja tõendite elektrooniline esitamine</w:t>
      </w:r>
    </w:p>
    <w:p w14:paraId="1FA50B69" w14:textId="77777777" w:rsidR="007F1ECF" w:rsidRPr="00D9208B" w:rsidRDefault="007F1ECF" w:rsidP="007F1ECF">
      <w:pPr>
        <w:tabs>
          <w:tab w:val="left" w:pos="3664"/>
        </w:tabs>
        <w:jc w:val="both"/>
        <w:rPr>
          <w:rFonts w:eastAsia="Calibri"/>
          <w:b/>
          <w:bCs/>
          <w:kern w:val="0"/>
          <w14:ligatures w14:val="none"/>
        </w:rPr>
      </w:pPr>
    </w:p>
    <w:p w14:paraId="05375513" w14:textId="19B37332" w:rsidR="00C36B68" w:rsidRPr="00900A71" w:rsidRDefault="007F1ECF" w:rsidP="007F1ECF">
      <w:pPr>
        <w:jc w:val="both"/>
        <w:rPr>
          <w:kern w:val="0"/>
          <w14:ligatures w14:val="none"/>
        </w:rPr>
      </w:pPr>
      <w:r w:rsidRPr="00900A71">
        <w:rPr>
          <w:kern w:val="0"/>
          <w14:ligatures w14:val="none"/>
        </w:rPr>
        <w:t xml:space="preserve">(1) Välismaalane võib esitada tähtajalise elamisloa taotlemiseks nõutud andmed ja tõendid </w:t>
      </w:r>
      <w:r w:rsidR="00C36B68" w:rsidRPr="00900A71">
        <w:rPr>
          <w:kern w:val="0"/>
          <w14:ligatures w14:val="none"/>
        </w:rPr>
        <w:t>elektroonilise kanali kaudu Politsei- ja Piirivalveametile enne tähtajalise elamisloa taotluse esitamist käesoleva seaduse §-s 213 sätestatud korras.</w:t>
      </w:r>
    </w:p>
    <w:p w14:paraId="36C77A0B" w14:textId="77777777" w:rsidR="00C36B68" w:rsidRPr="00900A71" w:rsidRDefault="00C36B68" w:rsidP="00C36B68">
      <w:pPr>
        <w:jc w:val="both"/>
        <w:rPr>
          <w:kern w:val="0"/>
          <w14:ligatures w14:val="none"/>
        </w:rPr>
      </w:pPr>
    </w:p>
    <w:p w14:paraId="1DA1BE0E" w14:textId="77777777" w:rsidR="00C36B68" w:rsidRPr="00900A71" w:rsidRDefault="00C36B68" w:rsidP="00C36B68">
      <w:pPr>
        <w:jc w:val="both"/>
        <w:rPr>
          <w:kern w:val="0"/>
          <w14:ligatures w14:val="none"/>
        </w:rPr>
      </w:pPr>
      <w:r w:rsidRPr="00900A71">
        <w:rPr>
          <w:kern w:val="0"/>
          <w14:ligatures w14:val="none"/>
        </w:rPr>
        <w:t>(2) Tähtajalise elamisloa taotlemiseks nõutud andmeid ja tõendeid ei käsitata tähtajalise elamisloa taotlusena ning välismaalane ei pea neid digiallkirjastama, kui tal ei ole Eesti kehtivat digitaalset dokumenti.</w:t>
      </w:r>
    </w:p>
    <w:p w14:paraId="6104F28E" w14:textId="77777777" w:rsidR="00C36B68" w:rsidRPr="00900A71" w:rsidRDefault="00C36B68" w:rsidP="00C36B68">
      <w:pPr>
        <w:jc w:val="both"/>
        <w:rPr>
          <w:kern w:val="0"/>
          <w14:ligatures w14:val="none"/>
        </w:rPr>
      </w:pPr>
    </w:p>
    <w:p w14:paraId="15DA18C4" w14:textId="77777777" w:rsidR="00C36B68" w:rsidRPr="00D9208B" w:rsidRDefault="00C36B68" w:rsidP="00C36B68">
      <w:pPr>
        <w:jc w:val="both"/>
        <w:rPr>
          <w:rFonts w:eastAsia="Calibri"/>
          <w:kern w:val="0"/>
          <w14:ligatures w14:val="none"/>
        </w:rPr>
      </w:pPr>
      <w:r w:rsidRPr="00900A71">
        <w:rPr>
          <w:kern w:val="0"/>
          <w14:ligatures w14:val="none"/>
        </w:rPr>
        <w:t xml:space="preserve">(3) Tähtajalise elamisloa taotlemiseks nõutud andmeid ja tõendeid töödeldakse elamislubade ja töölubade registris kuus kuud nende esitamisest arvates. Tähtajalise elamisloa taotluse </w:t>
      </w:r>
      <w:r w:rsidRPr="00900A71">
        <w:rPr>
          <w:kern w:val="0"/>
          <w14:ligatures w14:val="none"/>
        </w:rPr>
        <w:lastRenderedPageBreak/>
        <w:t>esitamise korral käsitatakse tähtajalise elamisloa taotlemiseks nõutud andmeid ja tõendeid tähtajalise elamisloa taotluse andmetena.“;</w:t>
      </w:r>
    </w:p>
    <w:p w14:paraId="6AF4CF3F" w14:textId="77777777" w:rsidR="00C36B68" w:rsidRPr="00D9208B" w:rsidRDefault="00C36B68" w:rsidP="00C36B68">
      <w:pPr>
        <w:jc w:val="both"/>
        <w:rPr>
          <w:rFonts w:eastAsia="Calibri"/>
          <w:kern w:val="0"/>
          <w14:ligatures w14:val="none"/>
        </w:rPr>
      </w:pPr>
    </w:p>
    <w:p w14:paraId="4CBF9EFE"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57)</w:t>
      </w:r>
      <w:r w:rsidRPr="00D9208B">
        <w:rPr>
          <w:rFonts w:eastAsia="Calibri"/>
          <w:kern w:val="0"/>
          <w14:ligatures w14:val="none"/>
        </w:rPr>
        <w:t xml:space="preserve"> paragrahvi 213 täiendatakse lõikega 1</w:t>
      </w:r>
      <w:r w:rsidRPr="00D9208B">
        <w:rPr>
          <w:rFonts w:eastAsia="Calibri"/>
          <w:kern w:val="0"/>
          <w:vertAlign w:val="superscript"/>
          <w14:ligatures w14:val="none"/>
        </w:rPr>
        <w:t>2</w:t>
      </w:r>
      <w:r w:rsidRPr="00D9208B">
        <w:rPr>
          <w:rFonts w:eastAsia="Calibri"/>
          <w:kern w:val="0"/>
          <w14:ligatures w14:val="none"/>
        </w:rPr>
        <w:t xml:space="preserve"> järgmises sõnastuses:</w:t>
      </w:r>
    </w:p>
    <w:p w14:paraId="6E4360E5" w14:textId="77777777" w:rsidR="00C36B68" w:rsidRPr="00D9208B" w:rsidRDefault="00C36B68" w:rsidP="00C36B68">
      <w:pPr>
        <w:jc w:val="both"/>
        <w:rPr>
          <w:rFonts w:eastAsia="Calibri"/>
          <w:kern w:val="0"/>
          <w14:ligatures w14:val="none"/>
        </w:rPr>
      </w:pPr>
    </w:p>
    <w:p w14:paraId="29E91D3D" w14:textId="77777777" w:rsidR="00C36B68" w:rsidRPr="00D9208B" w:rsidRDefault="00C36B68" w:rsidP="00C36B68">
      <w:pPr>
        <w:jc w:val="both"/>
        <w:rPr>
          <w:rFonts w:eastAsia="Calibri"/>
          <w:kern w:val="0"/>
          <w14:ligatures w14:val="none"/>
        </w:rPr>
      </w:pPr>
      <w:r w:rsidRPr="00D9208B">
        <w:rPr>
          <w:rFonts w:eastAsia="Calibri"/>
          <w:kern w:val="0"/>
          <w14:ligatures w14:val="none"/>
        </w:rPr>
        <w:t>„(1</w:t>
      </w:r>
      <w:r w:rsidRPr="00D9208B">
        <w:rPr>
          <w:rFonts w:eastAsia="Calibri"/>
          <w:kern w:val="0"/>
          <w:vertAlign w:val="superscript"/>
          <w14:ligatures w14:val="none"/>
        </w:rPr>
        <w:t>2</w:t>
      </w:r>
      <w:r w:rsidRPr="00D9208B">
        <w:rPr>
          <w:rFonts w:eastAsia="Calibri"/>
          <w:kern w:val="0"/>
          <w14:ligatures w14:val="none"/>
        </w:rPr>
        <w:t xml:space="preserve">) </w:t>
      </w:r>
      <w:commentRangeStart w:id="37"/>
      <w:r w:rsidRPr="00D9208B">
        <w:rPr>
          <w:rFonts w:eastAsia="Calibri"/>
          <w:kern w:val="0"/>
          <w14:ligatures w14:val="none"/>
        </w:rPr>
        <w:t xml:space="preserve">Kui välismaalane on esitanud tähtajalise elamisloa taotlemiseks </w:t>
      </w:r>
      <w:r w:rsidRPr="00900A71">
        <w:rPr>
          <w:rFonts w:eastAsia="Calibri"/>
          <w:kern w:val="0"/>
          <w14:ligatures w14:val="none"/>
        </w:rPr>
        <w:t xml:space="preserve">nõutud andmed ja tõendid elektroonilise </w:t>
      </w:r>
      <w:r w:rsidRPr="00D9208B">
        <w:rPr>
          <w:rFonts w:eastAsia="Calibri"/>
          <w:kern w:val="0"/>
          <w14:ligatures w14:val="none"/>
        </w:rPr>
        <w:t>kanali kaudu</w:t>
      </w:r>
      <w:commentRangeEnd w:id="37"/>
      <w:r w:rsidR="008014C8">
        <w:rPr>
          <w:rStyle w:val="Kommentaariviide"/>
          <w:kern w:val="0"/>
          <w14:ligatures w14:val="none"/>
        </w:rPr>
        <w:commentReference w:id="37"/>
      </w:r>
      <w:r w:rsidRPr="00D9208B">
        <w:rPr>
          <w:rFonts w:eastAsia="Calibri"/>
          <w:kern w:val="0"/>
          <w14:ligatures w14:val="none"/>
        </w:rPr>
        <w:t>, kinnitab ta nende õigsust tähtajalise elamisloa taotluse allkirjastamisega. Tähtajalise elamisloa taotluse võib allkirjastada selle vastuvõtmiseks pädeva asutuse infotehnoloogilise vahendiga.“;</w:t>
      </w:r>
    </w:p>
    <w:p w14:paraId="6F13844D" w14:textId="77777777" w:rsidR="00C36B68" w:rsidRPr="00D9208B" w:rsidRDefault="00C36B68" w:rsidP="00C36B68">
      <w:pPr>
        <w:jc w:val="both"/>
        <w:rPr>
          <w:rFonts w:eastAsia="Calibri"/>
          <w:kern w:val="0"/>
          <w14:ligatures w14:val="none"/>
        </w:rPr>
      </w:pPr>
    </w:p>
    <w:p w14:paraId="5AC76154"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58)</w:t>
      </w:r>
      <w:r w:rsidRPr="00D9208B">
        <w:rPr>
          <w:rFonts w:eastAsia="Calibri"/>
          <w:kern w:val="0"/>
          <w14:ligatures w14:val="none"/>
        </w:rPr>
        <w:t xml:space="preserve"> paragrahvi </w:t>
      </w:r>
      <w:bookmarkStart w:id="38" w:name="_Hlk158398445"/>
      <w:r w:rsidRPr="00D9208B">
        <w:rPr>
          <w:rFonts w:eastAsia="Calibri"/>
          <w:kern w:val="0"/>
          <w14:ligatures w14:val="none"/>
        </w:rPr>
        <w:t xml:space="preserve">213 täiendatakse lõikega </w:t>
      </w:r>
      <w:commentRangeStart w:id="39"/>
      <w:r w:rsidRPr="00D9208B">
        <w:rPr>
          <w:rFonts w:eastAsia="Calibri"/>
          <w:kern w:val="0"/>
          <w14:ligatures w14:val="none"/>
        </w:rPr>
        <w:t>5</w:t>
      </w:r>
      <w:commentRangeEnd w:id="39"/>
      <w:r w:rsidR="008014C8">
        <w:rPr>
          <w:rStyle w:val="Kommentaariviide"/>
          <w:kern w:val="0"/>
          <w14:ligatures w14:val="none"/>
        </w:rPr>
        <w:commentReference w:id="39"/>
      </w:r>
      <w:r w:rsidRPr="00D9208B">
        <w:rPr>
          <w:rFonts w:eastAsia="Calibri"/>
          <w:kern w:val="0"/>
          <w14:ligatures w14:val="none"/>
        </w:rPr>
        <w:t xml:space="preserve"> </w:t>
      </w:r>
      <w:bookmarkEnd w:id="38"/>
      <w:r w:rsidRPr="00D9208B">
        <w:rPr>
          <w:rFonts w:eastAsia="Calibri"/>
          <w:kern w:val="0"/>
          <w14:ligatures w14:val="none"/>
        </w:rPr>
        <w:t>järgmises sõnastuses:</w:t>
      </w:r>
    </w:p>
    <w:p w14:paraId="2DEDA7F6" w14:textId="77777777" w:rsidR="00C36B68" w:rsidRPr="00D9208B" w:rsidRDefault="00C36B68" w:rsidP="00C36B68">
      <w:pPr>
        <w:jc w:val="both"/>
        <w:rPr>
          <w:rFonts w:eastAsia="Calibri"/>
          <w:kern w:val="0"/>
          <w14:ligatures w14:val="none"/>
        </w:rPr>
      </w:pPr>
    </w:p>
    <w:p w14:paraId="1151570C" w14:textId="77777777" w:rsidR="00C36B68" w:rsidRPr="00D9208B" w:rsidRDefault="00C36B68" w:rsidP="00C36B68">
      <w:pPr>
        <w:jc w:val="both"/>
        <w:rPr>
          <w:rFonts w:eastAsia="Calibri"/>
          <w:kern w:val="0"/>
          <w14:ligatures w14:val="none"/>
        </w:rPr>
      </w:pPr>
      <w:r w:rsidRPr="00900A71">
        <w:rPr>
          <w:rFonts w:eastAsia="Calibri"/>
          <w:kern w:val="0"/>
          <w14:ligatures w14:val="none"/>
        </w:rPr>
        <w:t xml:space="preserve">„(5) </w:t>
      </w:r>
      <w:bookmarkStart w:id="40" w:name="_Hlk158398476"/>
      <w:r w:rsidRPr="00900A71">
        <w:rPr>
          <w:rFonts w:eastAsia="Calibri"/>
          <w:kern w:val="0"/>
          <w14:ligatures w14:val="none"/>
        </w:rPr>
        <w:t xml:space="preserve">Käesoleva paragrahvi lõiget 1 ei kohaldata, kui tähtajalise elamisloa menetluse algatab Politsei- ja Piirivalveamet </w:t>
      </w:r>
      <w:bookmarkEnd w:id="40"/>
      <w:r w:rsidRPr="00900A71">
        <w:rPr>
          <w:rFonts w:eastAsia="Calibri"/>
          <w:kern w:val="0"/>
          <w14:ligatures w14:val="none"/>
        </w:rPr>
        <w:t>käesoleva seaduse § 210</w:t>
      </w:r>
      <w:r w:rsidRPr="00900A71">
        <w:rPr>
          <w:rFonts w:eastAsia="Calibri"/>
          <w:kern w:val="0"/>
          <w:vertAlign w:val="superscript"/>
          <w14:ligatures w14:val="none"/>
        </w:rPr>
        <w:t>3</w:t>
      </w:r>
      <w:r w:rsidRPr="00900A71">
        <w:rPr>
          <w:rFonts w:eastAsia="Calibri"/>
          <w:kern w:val="0"/>
          <w14:ligatures w14:val="none"/>
        </w:rPr>
        <w:t xml:space="preserve"> alusel.“</w:t>
      </w:r>
      <w:r w:rsidRPr="00D9208B">
        <w:rPr>
          <w:rFonts w:eastAsia="Calibri"/>
          <w:kern w:val="0"/>
          <w14:ligatures w14:val="none"/>
        </w:rPr>
        <w:t>;</w:t>
      </w:r>
    </w:p>
    <w:p w14:paraId="78851031" w14:textId="77777777" w:rsidR="00C36B68" w:rsidRPr="00D9208B" w:rsidRDefault="00C36B68" w:rsidP="00C36B68">
      <w:pPr>
        <w:jc w:val="both"/>
        <w:rPr>
          <w:rFonts w:eastAsia="Calibri"/>
          <w:kern w:val="0"/>
          <w14:ligatures w14:val="none"/>
        </w:rPr>
      </w:pPr>
    </w:p>
    <w:p w14:paraId="23CB27C8"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 xml:space="preserve">59) </w:t>
      </w:r>
      <w:r w:rsidRPr="00D9208B">
        <w:rPr>
          <w:rFonts w:eastAsia="Calibri"/>
          <w:kern w:val="0"/>
          <w14:ligatures w14:val="none"/>
        </w:rPr>
        <w:t>paragrahvi 219 täiendatakse lõikega 3 järgmises sõnastuses:</w:t>
      </w:r>
    </w:p>
    <w:p w14:paraId="43C1E06C" w14:textId="77777777" w:rsidR="00C36B68" w:rsidRPr="00D9208B" w:rsidRDefault="00C36B68" w:rsidP="00C36B68">
      <w:pPr>
        <w:jc w:val="both"/>
        <w:rPr>
          <w:rFonts w:eastAsia="Calibri"/>
          <w:kern w:val="0"/>
          <w14:ligatures w14:val="none"/>
        </w:rPr>
      </w:pPr>
    </w:p>
    <w:p w14:paraId="7FCB74FC"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„(3) </w:t>
      </w:r>
      <w:commentRangeStart w:id="41"/>
      <w:r w:rsidRPr="00D9208B">
        <w:rPr>
          <w:rFonts w:eastAsia="Calibri"/>
          <w:kern w:val="0"/>
          <w14:ligatures w14:val="none"/>
        </w:rPr>
        <w:t xml:space="preserve">Käesoleva paragrahvi lõike 1 punkti 6 erisusena </w:t>
      </w:r>
      <w:commentRangeEnd w:id="41"/>
      <w:r w:rsidR="00861325">
        <w:rPr>
          <w:rStyle w:val="Kommentaariviide"/>
          <w:kern w:val="0"/>
          <w14:ligatures w14:val="none"/>
        </w:rPr>
        <w:commentReference w:id="41"/>
      </w:r>
      <w:r w:rsidRPr="00D9208B">
        <w:rPr>
          <w:rFonts w:eastAsia="Calibri"/>
          <w:kern w:val="0"/>
          <w14:ligatures w14:val="none"/>
        </w:rPr>
        <w:t>võib vaadata läbi Eesti kinnipidamisasutuses viibiva kinnipeetava, vahistatu või arestialuse tähtajalise elamisloa taotluse, kui teda ei pea ükski riik kehtiva seaduse alusel oma kodanikuks.“;</w:t>
      </w:r>
    </w:p>
    <w:p w14:paraId="3B53DB03" w14:textId="77777777" w:rsidR="00C36B68" w:rsidRPr="00D9208B" w:rsidRDefault="00C36B68" w:rsidP="00C36B68">
      <w:pPr>
        <w:jc w:val="both"/>
        <w:rPr>
          <w:rFonts w:eastAsia="Calibri"/>
          <w:kern w:val="0"/>
          <w14:ligatures w14:val="none"/>
        </w:rPr>
      </w:pPr>
    </w:p>
    <w:p w14:paraId="1B05D87C"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60)</w:t>
      </w:r>
      <w:r w:rsidRPr="00D9208B">
        <w:rPr>
          <w:rFonts w:eastAsia="Calibri"/>
          <w:kern w:val="0"/>
          <w14:ligatures w14:val="none"/>
        </w:rPr>
        <w:t xml:space="preserve"> paragrahvi 224 lõiget 1 täiendatakse punktiga 9 järgmises sõnastuses:</w:t>
      </w:r>
    </w:p>
    <w:p w14:paraId="4A4ED115" w14:textId="77777777" w:rsidR="00C36B68" w:rsidRPr="00D9208B" w:rsidRDefault="00C36B68" w:rsidP="00C36B68">
      <w:pPr>
        <w:jc w:val="both"/>
        <w:rPr>
          <w:rFonts w:eastAsia="Calibri"/>
          <w:kern w:val="0"/>
          <w14:ligatures w14:val="none"/>
        </w:rPr>
      </w:pPr>
    </w:p>
    <w:p w14:paraId="4CB7E9C5" w14:textId="77777777" w:rsidR="00C36B68" w:rsidRPr="00D9208B" w:rsidRDefault="00C36B68" w:rsidP="00C36B68">
      <w:pPr>
        <w:jc w:val="both"/>
        <w:rPr>
          <w:rFonts w:eastAsia="Calibri"/>
          <w:kern w:val="0"/>
          <w14:ligatures w14:val="none"/>
        </w:rPr>
      </w:pPr>
      <w:r w:rsidRPr="00D9208B">
        <w:rPr>
          <w:rFonts w:eastAsia="Calibri"/>
          <w:kern w:val="0"/>
          <w14:ligatures w14:val="none"/>
        </w:rPr>
        <w:t>„9) Eesti Töötukassa loa taotlemise korra ja tähtaja ning taotluses esitatavate andmete ja taotlusele lisatavate tõendite loetelu.“;</w:t>
      </w:r>
    </w:p>
    <w:p w14:paraId="46900DEC" w14:textId="77777777" w:rsidR="00C36B68" w:rsidRPr="00D9208B" w:rsidRDefault="00C36B68" w:rsidP="00C36B68">
      <w:pPr>
        <w:jc w:val="both"/>
        <w:rPr>
          <w:rFonts w:eastAsia="Calibri"/>
          <w:kern w:val="0"/>
          <w14:ligatures w14:val="none"/>
        </w:rPr>
      </w:pPr>
    </w:p>
    <w:p w14:paraId="1F72EB08" w14:textId="77777777" w:rsidR="00C36B68" w:rsidRPr="00D9208B" w:rsidRDefault="00C36B68" w:rsidP="00C36B68">
      <w:pPr>
        <w:jc w:val="both"/>
        <w:rPr>
          <w:rFonts w:eastAsia="Calibri"/>
          <w:kern w:val="0"/>
          <w14:ligatures w14:val="none"/>
        </w:rPr>
      </w:pPr>
      <w:r w:rsidRPr="00D9208B">
        <w:rPr>
          <w:rFonts w:eastAsia="Calibri"/>
          <w:b/>
          <w:kern w:val="0"/>
          <w14:ligatures w14:val="none"/>
        </w:rPr>
        <w:t>6</w:t>
      </w:r>
      <w:r>
        <w:rPr>
          <w:rFonts w:eastAsia="Calibri"/>
          <w:b/>
          <w:kern w:val="0"/>
          <w14:ligatures w14:val="none"/>
        </w:rPr>
        <w:t>1</w:t>
      </w:r>
      <w:r w:rsidRPr="00D9208B">
        <w:rPr>
          <w:rFonts w:eastAsia="Calibri"/>
          <w:b/>
          <w:kern w:val="0"/>
          <w14:ligatures w14:val="none"/>
        </w:rPr>
        <w:t>)</w:t>
      </w:r>
      <w:r w:rsidRPr="00D9208B">
        <w:rPr>
          <w:rFonts w:eastAsia="Calibri"/>
          <w:kern w:val="0"/>
          <w14:ligatures w14:val="none"/>
        </w:rPr>
        <w:t xml:space="preserve"> paragrahvi 228 lõige 3 muudetakse ja sõnastatakse järgmiselt:</w:t>
      </w:r>
    </w:p>
    <w:p w14:paraId="16AF52A6" w14:textId="77777777" w:rsidR="00C36B68" w:rsidRPr="00D9208B" w:rsidRDefault="00C36B68" w:rsidP="00C36B68">
      <w:pPr>
        <w:jc w:val="both"/>
        <w:rPr>
          <w:rFonts w:eastAsia="Calibri"/>
          <w:kern w:val="0"/>
          <w14:ligatures w14:val="none"/>
        </w:rPr>
      </w:pPr>
    </w:p>
    <w:p w14:paraId="5F025B62"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„(3) Elamislubade ja töölubade registri pidamise eesmärgi täitmiseks töödeldakse Euroopa Liidu õigusaktis, </w:t>
      </w:r>
      <w:proofErr w:type="spellStart"/>
      <w:r w:rsidRPr="00D9208B">
        <w:rPr>
          <w:rFonts w:eastAsia="Calibri"/>
          <w:kern w:val="0"/>
          <w14:ligatures w14:val="none"/>
        </w:rPr>
        <w:t>välislepingus</w:t>
      </w:r>
      <w:proofErr w:type="spellEnd"/>
      <w:r w:rsidRPr="00D9208B">
        <w:rPr>
          <w:rFonts w:eastAsia="Calibri"/>
          <w:kern w:val="0"/>
          <w14:ligatures w14:val="none"/>
        </w:rPr>
        <w:t>, seaduses või määruses sätestatud ülesande täitmisel elamisloa või tööloa ja selle pikendamise või kehtetuks tunnistamise, tähtajalise elamisloa ja selle pikendamise, pikaajalise elaniku elamisloa ja selle taastamise, elamisloa andmete välisriigi reisidokumenti kandmise, Eestist eemalviibimise registreerimise, Euroopa Liidu kodaniku perekonnaliikme tähtajalise elamisõiguse ja selle pikendamise ning Euroopa Liidu kodaniku või tema perekonnaliikme alalise elamisõiguse registreerimise ja elamisõiguse kohta ning sellises menetluses antud haldusakti ja sooritatud toimingu kohta ning kohanemisprogrammiga seotud toimingu kohta järgmisi andmeid:</w:t>
      </w:r>
    </w:p>
    <w:p w14:paraId="78789777"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välismaalase üldandmed;</w:t>
      </w:r>
    </w:p>
    <w:p w14:paraId="45579A67"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isanimi, sünnikoht, rahvus ning isikut tõendava dokumendi ja riskiprofiili andmed;</w:t>
      </w:r>
    </w:p>
    <w:p w14:paraId="4CCB4A18"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3) välismaalase </w:t>
      </w:r>
      <w:proofErr w:type="spellStart"/>
      <w:r w:rsidRPr="00D9208B">
        <w:rPr>
          <w:rFonts w:eastAsia="Calibri"/>
          <w:kern w:val="0"/>
          <w14:ligatures w14:val="none"/>
        </w:rPr>
        <w:t>biomeetrilised</w:t>
      </w:r>
      <w:proofErr w:type="spellEnd"/>
      <w:r w:rsidRPr="00D9208B">
        <w:rPr>
          <w:rFonts w:eastAsia="Calibri"/>
          <w:kern w:val="0"/>
          <w14:ligatures w14:val="none"/>
        </w:rPr>
        <w:t xml:space="preserve"> andmed;</w:t>
      </w:r>
    </w:p>
    <w:p w14:paraId="2DE64B0B" w14:textId="77777777" w:rsidR="00C36B68" w:rsidRPr="00D9208B" w:rsidRDefault="00C36B68" w:rsidP="00C36B68">
      <w:pPr>
        <w:jc w:val="both"/>
        <w:rPr>
          <w:rFonts w:eastAsia="Calibri"/>
          <w:kern w:val="0"/>
          <w14:ligatures w14:val="none"/>
        </w:rPr>
      </w:pPr>
      <w:r w:rsidRPr="00D9208B">
        <w:rPr>
          <w:rFonts w:eastAsia="Calibri"/>
          <w:kern w:val="0"/>
          <w14:ligatures w14:val="none"/>
        </w:rPr>
        <w:t>4) välismaalase perekonnaseisuandmed;</w:t>
      </w:r>
    </w:p>
    <w:p w14:paraId="76D9B40B" w14:textId="77777777" w:rsidR="00C36B68" w:rsidRPr="00D9208B" w:rsidRDefault="00C36B68" w:rsidP="00C36B68">
      <w:pPr>
        <w:jc w:val="both"/>
        <w:rPr>
          <w:rFonts w:eastAsia="Calibri"/>
          <w:kern w:val="0"/>
          <w14:ligatures w14:val="none"/>
        </w:rPr>
      </w:pPr>
      <w:r w:rsidRPr="00D9208B">
        <w:rPr>
          <w:rFonts w:eastAsia="Calibri"/>
          <w:kern w:val="0"/>
          <w14:ligatures w14:val="none"/>
        </w:rPr>
        <w:t>5) välismaalase hariduse ja õppimise andmed;</w:t>
      </w:r>
    </w:p>
    <w:p w14:paraId="18DCFC0A" w14:textId="77777777" w:rsidR="00C36B68" w:rsidRPr="00D9208B" w:rsidRDefault="00C36B68" w:rsidP="00C36B68">
      <w:pPr>
        <w:jc w:val="both"/>
        <w:rPr>
          <w:rFonts w:eastAsia="Calibri"/>
          <w:kern w:val="0"/>
          <w14:ligatures w14:val="none"/>
        </w:rPr>
      </w:pPr>
      <w:r w:rsidRPr="00D9208B">
        <w:rPr>
          <w:rFonts w:eastAsia="Calibri"/>
          <w:kern w:val="0"/>
          <w14:ligatures w14:val="none"/>
        </w:rPr>
        <w:t>6) välismaalase töötamise ja ettevõtluse andmed;</w:t>
      </w:r>
    </w:p>
    <w:p w14:paraId="70BDD0CA" w14:textId="77777777" w:rsidR="00C36B68" w:rsidRPr="00D9208B" w:rsidRDefault="00C36B68" w:rsidP="00C36B68">
      <w:pPr>
        <w:jc w:val="both"/>
        <w:rPr>
          <w:rFonts w:eastAsia="Calibri"/>
          <w:kern w:val="0"/>
          <w14:ligatures w14:val="none"/>
        </w:rPr>
      </w:pPr>
      <w:r w:rsidRPr="00D9208B">
        <w:rPr>
          <w:rFonts w:eastAsia="Calibri"/>
          <w:kern w:val="0"/>
          <w14:ligatures w14:val="none"/>
        </w:rPr>
        <w:t>7) välismaalase kriminaalkorras karistatuse andmed;</w:t>
      </w:r>
    </w:p>
    <w:p w14:paraId="3CFFC853" w14:textId="77777777" w:rsidR="00C36B68" w:rsidRPr="00D9208B" w:rsidRDefault="00C36B68" w:rsidP="00C36B68">
      <w:pPr>
        <w:jc w:val="both"/>
        <w:rPr>
          <w:rFonts w:eastAsia="Calibri"/>
          <w:kern w:val="0"/>
          <w14:ligatures w14:val="none"/>
        </w:rPr>
      </w:pPr>
      <w:r w:rsidRPr="00D9208B">
        <w:rPr>
          <w:rFonts w:eastAsia="Calibri"/>
          <w:kern w:val="0"/>
          <w14:ligatures w14:val="none"/>
        </w:rPr>
        <w:t>8) välismaalase ajateenistuses, relvajõududes, kaadrisõjaväelasena või luure- või julgeolekuteenistuses teenimise ja töötamise andmed, väljaspool Eestit sõjaväelises operatsioonis osalemise andmed ning riiklikus või mitteriiklikus relvastatud organisatsioonis või üksuses teenimise</w:t>
      </w:r>
      <w:r>
        <w:rPr>
          <w:rFonts w:eastAsia="Calibri"/>
          <w:kern w:val="0"/>
          <w14:ligatures w14:val="none"/>
        </w:rPr>
        <w:t xml:space="preserve"> ja töötamise</w:t>
      </w:r>
      <w:r w:rsidRPr="00D9208B">
        <w:rPr>
          <w:rFonts w:eastAsia="Calibri"/>
          <w:kern w:val="0"/>
          <w14:ligatures w14:val="none"/>
        </w:rPr>
        <w:t xml:space="preserve"> andmed;</w:t>
      </w:r>
    </w:p>
    <w:p w14:paraId="3BB4E435" w14:textId="77777777" w:rsidR="00C36B68" w:rsidRPr="00D9208B" w:rsidRDefault="00C36B68" w:rsidP="00C36B68">
      <w:pPr>
        <w:jc w:val="both"/>
        <w:rPr>
          <w:rFonts w:eastAsia="Calibri"/>
          <w:kern w:val="0"/>
          <w14:ligatures w14:val="none"/>
        </w:rPr>
      </w:pPr>
      <w:r w:rsidRPr="00D9208B">
        <w:rPr>
          <w:rFonts w:eastAsia="Calibri"/>
          <w:kern w:val="0"/>
          <w14:ligatures w14:val="none"/>
        </w:rPr>
        <w:lastRenderedPageBreak/>
        <w:t xml:space="preserve">9) välismaalase kuritegelikku ühendusse, terroristlikku ühendusse või äärmusrühmitusse kuulumise andmed, konfliktipiirkonnas või äärmusrühmituse kontrolli all oleval alal viibimise andmed, tulirelva või </w:t>
      </w:r>
      <w:proofErr w:type="spellStart"/>
      <w:r w:rsidRPr="00D9208B">
        <w:rPr>
          <w:rFonts w:eastAsia="Calibri"/>
          <w:kern w:val="0"/>
          <w14:ligatures w14:val="none"/>
        </w:rPr>
        <w:t>lõhkematerjaliga</w:t>
      </w:r>
      <w:proofErr w:type="spellEnd"/>
      <w:r w:rsidRPr="00D9208B">
        <w:rPr>
          <w:rFonts w:eastAsia="Calibri"/>
          <w:kern w:val="0"/>
          <w14:ligatures w14:val="none"/>
        </w:rPr>
        <w:t xml:space="preserve"> kokkupuutumise andmed ning inimsusevastase kuriteo või sõjakuriteo toimepanemise andmed;</w:t>
      </w:r>
    </w:p>
    <w:p w14:paraId="25A386BE" w14:textId="77777777" w:rsidR="00C36B68" w:rsidRPr="00D9208B" w:rsidRDefault="00C36B68" w:rsidP="00C36B68">
      <w:pPr>
        <w:jc w:val="both"/>
        <w:rPr>
          <w:rFonts w:eastAsia="Calibri"/>
          <w:kern w:val="0"/>
          <w14:ligatures w14:val="none"/>
        </w:rPr>
      </w:pPr>
      <w:r w:rsidRPr="00D9208B">
        <w:rPr>
          <w:rFonts w:eastAsia="Calibri"/>
          <w:kern w:val="0"/>
          <w14:ligatures w14:val="none"/>
        </w:rPr>
        <w:t>10) elamisloa</w:t>
      </w:r>
      <w:r>
        <w:rPr>
          <w:rFonts w:eastAsia="Calibri"/>
          <w:kern w:val="0"/>
          <w14:ligatures w14:val="none"/>
        </w:rPr>
        <w:t xml:space="preserve"> või elamisõiguse</w:t>
      </w:r>
      <w:r w:rsidRPr="00D9208B">
        <w:rPr>
          <w:rFonts w:eastAsia="Calibri"/>
          <w:kern w:val="0"/>
          <w14:ligatures w14:val="none"/>
        </w:rPr>
        <w:t xml:space="preserve"> taotlemise alus ja soovitud tähtaeg ning välismaalase elamisloa või elamisõiguse andmed teises riigis;</w:t>
      </w:r>
    </w:p>
    <w:p w14:paraId="0D74F76D" w14:textId="77777777" w:rsidR="00C36B68" w:rsidRPr="00D9208B" w:rsidRDefault="00C36B68" w:rsidP="00C36B68">
      <w:pPr>
        <w:jc w:val="both"/>
        <w:rPr>
          <w:rFonts w:eastAsia="Calibri"/>
          <w:kern w:val="0"/>
          <w14:ligatures w14:val="none"/>
        </w:rPr>
      </w:pPr>
      <w:r w:rsidRPr="00D9208B">
        <w:rPr>
          <w:rFonts w:eastAsia="Calibri"/>
          <w:kern w:val="0"/>
          <w14:ligatures w14:val="none"/>
        </w:rPr>
        <w:t>11) välismaalase esindaja esindusõiguse andmed;</w:t>
      </w:r>
    </w:p>
    <w:p w14:paraId="5B44C040" w14:textId="77777777" w:rsidR="00C36B68" w:rsidRPr="00D9208B" w:rsidRDefault="00C36B68" w:rsidP="00C36B68">
      <w:pPr>
        <w:jc w:val="both"/>
        <w:rPr>
          <w:rFonts w:eastAsia="Calibri"/>
          <w:kern w:val="0"/>
          <w14:ligatures w14:val="none"/>
        </w:rPr>
      </w:pPr>
      <w:r w:rsidRPr="00D9208B">
        <w:rPr>
          <w:rFonts w:eastAsia="Calibri"/>
          <w:kern w:val="0"/>
          <w14:ligatures w14:val="none"/>
        </w:rPr>
        <w:t>12) andmed, kas välismaalane on Euroopa Liidu kodaniku perekonnaliige;</w:t>
      </w:r>
    </w:p>
    <w:p w14:paraId="7790452B" w14:textId="77777777" w:rsidR="00C36B68" w:rsidRPr="00D9208B" w:rsidRDefault="00C36B68" w:rsidP="00C36B68">
      <w:pPr>
        <w:jc w:val="both"/>
        <w:rPr>
          <w:rFonts w:eastAsia="Calibri"/>
          <w:kern w:val="0"/>
          <w14:ligatures w14:val="none"/>
        </w:rPr>
      </w:pPr>
      <w:r w:rsidRPr="00D9208B">
        <w:rPr>
          <w:rFonts w:eastAsia="Calibri"/>
          <w:kern w:val="0"/>
          <w14:ligatures w14:val="none"/>
        </w:rPr>
        <w:t>13) andmed, kas välismaalane on Euroopa Liidu sinise kaardi valdaja abikaasa või registreeritud elukaaslane;</w:t>
      </w:r>
    </w:p>
    <w:p w14:paraId="74BA6E5D" w14:textId="77777777" w:rsidR="00C36B68" w:rsidRPr="00D9208B" w:rsidRDefault="00C36B68" w:rsidP="00C36B68">
      <w:pPr>
        <w:jc w:val="both"/>
        <w:rPr>
          <w:rFonts w:eastAsia="Calibri"/>
          <w:kern w:val="0"/>
          <w14:ligatures w14:val="none"/>
        </w:rPr>
      </w:pPr>
      <w:r w:rsidRPr="00D9208B">
        <w:rPr>
          <w:rFonts w:eastAsia="Calibri"/>
          <w:kern w:val="0"/>
          <w14:ligatures w14:val="none"/>
        </w:rPr>
        <w:t>14) andmed, kas välismaalane on rahvusvahelise kaitse saaja teises Euroopa Liidu liikmesriigis;</w:t>
      </w:r>
    </w:p>
    <w:p w14:paraId="2F28EDC8" w14:textId="77777777" w:rsidR="00C36B68" w:rsidRPr="00D9208B" w:rsidRDefault="00C36B68" w:rsidP="00C36B68">
      <w:pPr>
        <w:jc w:val="both"/>
        <w:rPr>
          <w:rFonts w:eastAsia="Calibri"/>
          <w:kern w:val="0"/>
          <w14:ligatures w14:val="none"/>
        </w:rPr>
      </w:pPr>
      <w:r w:rsidRPr="00D9208B">
        <w:rPr>
          <w:rFonts w:eastAsia="Calibri"/>
          <w:kern w:val="0"/>
          <w14:ligatures w14:val="none"/>
        </w:rPr>
        <w:t>15) välismaalase pere- ja leibkonnaliikme ning lähedase sugulase üldandmed, sünnikoht ja perekonnaseisuandmed ning seos välismaalasega;</w:t>
      </w:r>
    </w:p>
    <w:p w14:paraId="5036DF35" w14:textId="77777777" w:rsidR="00C36B68" w:rsidRPr="00D9208B" w:rsidRDefault="00C36B68" w:rsidP="00C36B68">
      <w:pPr>
        <w:jc w:val="both"/>
        <w:rPr>
          <w:rFonts w:eastAsia="Calibri"/>
          <w:kern w:val="0"/>
          <w14:ligatures w14:val="none"/>
        </w:rPr>
      </w:pPr>
      <w:r w:rsidRPr="00D9208B">
        <w:rPr>
          <w:rFonts w:eastAsia="Calibri"/>
          <w:kern w:val="0"/>
          <w14:ligatures w14:val="none"/>
        </w:rPr>
        <w:t>16) välismaalase Eestist eemalviibimise andmed;</w:t>
      </w:r>
    </w:p>
    <w:p w14:paraId="641DCE04" w14:textId="77777777" w:rsidR="00C36B68" w:rsidRDefault="00C36B68" w:rsidP="00C36B68">
      <w:pPr>
        <w:jc w:val="both"/>
        <w:rPr>
          <w:rFonts w:eastAsia="Calibri"/>
          <w:kern w:val="0"/>
          <w14:ligatures w14:val="none"/>
        </w:rPr>
      </w:pPr>
      <w:r w:rsidRPr="00D9208B">
        <w:rPr>
          <w:rFonts w:eastAsia="Calibri"/>
          <w:kern w:val="0"/>
          <w14:ligatures w14:val="none"/>
        </w:rPr>
        <w:t>17) andmed, kas välismaalane on saanud rahvusvahelise abiprogrammi kaudu välisriigis elamispinna või Eestist lahkumiseks toetust</w:t>
      </w:r>
      <w:r>
        <w:rPr>
          <w:rFonts w:eastAsia="Calibri"/>
          <w:kern w:val="0"/>
          <w14:ligatures w14:val="none"/>
        </w:rPr>
        <w:t>;</w:t>
      </w:r>
    </w:p>
    <w:p w14:paraId="66756085" w14:textId="77777777" w:rsidR="00C36B68" w:rsidRPr="00D9208B" w:rsidRDefault="00C36B68" w:rsidP="00C36B68">
      <w:pPr>
        <w:jc w:val="both"/>
        <w:rPr>
          <w:rFonts w:eastAsia="Calibri"/>
          <w:kern w:val="0"/>
          <w14:ligatures w14:val="none"/>
        </w:rPr>
      </w:pPr>
      <w:r>
        <w:rPr>
          <w:rFonts w:eastAsia="Calibri"/>
          <w:kern w:val="0"/>
          <w14:ligatures w14:val="none"/>
        </w:rPr>
        <w:t>18)</w:t>
      </w:r>
      <w:r w:rsidRPr="00D9208B">
        <w:rPr>
          <w:rFonts w:eastAsia="Calibri"/>
          <w:kern w:val="0"/>
          <w14:ligatures w14:val="none"/>
        </w:rPr>
        <w:t xml:space="preserve"> andmed, kas taotleja on kantud Eesti Vabariigi ja Vene Föderatsiooni vahelise kokkuleppe Vene Föderatsiooni relvajõudude pensionäride sotsiaalsete tagatiste küsimustes Eesti Vabariigi territooriumil </w:t>
      </w:r>
      <w:commentRangeStart w:id="42"/>
      <w:r w:rsidRPr="00D9208B">
        <w:rPr>
          <w:rFonts w:eastAsia="Calibri"/>
          <w:kern w:val="0"/>
          <w14:ligatures w14:val="none"/>
        </w:rPr>
        <w:t xml:space="preserve">artikli 2 punktis 3 </w:t>
      </w:r>
      <w:commentRangeEnd w:id="42"/>
      <w:r w:rsidR="00C2502C">
        <w:rPr>
          <w:rStyle w:val="Kommentaariviide"/>
          <w:kern w:val="0"/>
          <w14:ligatures w14:val="none"/>
        </w:rPr>
        <w:commentReference w:id="42"/>
      </w:r>
      <w:r w:rsidRPr="00D9208B">
        <w:rPr>
          <w:rFonts w:eastAsia="Calibri"/>
          <w:kern w:val="0"/>
          <w14:ligatures w14:val="none"/>
        </w:rPr>
        <w:t>märgitud, täpsustatud ja Eesti heakskiidetud nimekirja;</w:t>
      </w:r>
    </w:p>
    <w:p w14:paraId="4004ABD4" w14:textId="77777777" w:rsidR="00C36B68" w:rsidRPr="00D9208B" w:rsidRDefault="00C36B68" w:rsidP="00C36B68">
      <w:pPr>
        <w:jc w:val="both"/>
        <w:rPr>
          <w:rFonts w:eastAsia="Calibri"/>
          <w:kern w:val="0"/>
          <w14:ligatures w14:val="none"/>
        </w:rPr>
      </w:pPr>
      <w:r w:rsidRPr="00D9208B">
        <w:rPr>
          <w:rFonts w:eastAsia="Calibri"/>
          <w:kern w:val="0"/>
          <w14:ligatures w14:val="none"/>
        </w:rPr>
        <w:t>1</w:t>
      </w:r>
      <w:r>
        <w:rPr>
          <w:rFonts w:eastAsia="Calibri"/>
          <w:kern w:val="0"/>
          <w14:ligatures w14:val="none"/>
        </w:rPr>
        <w:t>9</w:t>
      </w:r>
      <w:r w:rsidRPr="00D9208B">
        <w:rPr>
          <w:rFonts w:eastAsia="Calibri"/>
          <w:kern w:val="0"/>
          <w14:ligatures w14:val="none"/>
        </w:rPr>
        <w:t>) välismaalase usulise kuuluvuse andmed, kui ta asub tööle vaimuliku, nunna või mungana;</w:t>
      </w:r>
    </w:p>
    <w:p w14:paraId="0E40B1DF" w14:textId="77777777" w:rsidR="00C36B68" w:rsidRPr="00D9208B" w:rsidRDefault="00C36B68" w:rsidP="00C36B68">
      <w:pPr>
        <w:jc w:val="both"/>
        <w:rPr>
          <w:rFonts w:eastAsia="Calibri"/>
          <w:kern w:val="0"/>
          <w14:ligatures w14:val="none"/>
        </w:rPr>
      </w:pPr>
      <w:r>
        <w:rPr>
          <w:rFonts w:eastAsia="Calibri"/>
          <w:kern w:val="0"/>
          <w14:ligatures w14:val="none"/>
        </w:rPr>
        <w:t>20</w:t>
      </w:r>
      <w:r w:rsidRPr="00D9208B">
        <w:rPr>
          <w:rFonts w:eastAsia="Calibri"/>
          <w:kern w:val="0"/>
          <w14:ligatures w14:val="none"/>
        </w:rPr>
        <w:t>) muu taotlusega seotud oluline teave, mida välismaalane peab oluliseks esitada;</w:t>
      </w:r>
    </w:p>
    <w:p w14:paraId="62F460EC" w14:textId="77777777" w:rsidR="00C36B68" w:rsidRPr="00D9208B" w:rsidRDefault="00C36B68" w:rsidP="00C36B68">
      <w:pPr>
        <w:jc w:val="both"/>
        <w:rPr>
          <w:rFonts w:eastAsia="Calibri"/>
          <w:kern w:val="0"/>
          <w14:ligatures w14:val="none"/>
        </w:rPr>
      </w:pPr>
      <w:bookmarkStart w:id="43" w:name="_Hlk137820152"/>
      <w:r w:rsidRPr="00D9208B">
        <w:rPr>
          <w:rFonts w:eastAsia="Calibri"/>
          <w:kern w:val="0"/>
          <w14:ligatures w14:val="none"/>
        </w:rPr>
        <w:t>2</w:t>
      </w:r>
      <w:r>
        <w:rPr>
          <w:rFonts w:eastAsia="Calibri"/>
          <w:kern w:val="0"/>
          <w14:ligatures w14:val="none"/>
        </w:rPr>
        <w:t>1</w:t>
      </w:r>
      <w:r w:rsidRPr="00D9208B">
        <w:rPr>
          <w:rFonts w:eastAsia="Calibri"/>
          <w:kern w:val="0"/>
          <w14:ligatures w14:val="none"/>
        </w:rPr>
        <w:t xml:space="preserve">) </w:t>
      </w:r>
      <w:proofErr w:type="spellStart"/>
      <w:r w:rsidRPr="00D9208B">
        <w:rPr>
          <w:rFonts w:eastAsia="Calibri"/>
          <w:kern w:val="0"/>
          <w14:ligatures w14:val="none"/>
        </w:rPr>
        <w:t>kutsuja</w:t>
      </w:r>
      <w:proofErr w:type="spellEnd"/>
      <w:r w:rsidRPr="00D9208B">
        <w:rPr>
          <w:rFonts w:eastAsia="Calibri"/>
          <w:kern w:val="0"/>
          <w14:ligatures w14:val="none"/>
        </w:rPr>
        <w:t xml:space="preserve"> </w:t>
      </w:r>
      <w:proofErr w:type="spellStart"/>
      <w:r w:rsidRPr="00D9208B">
        <w:rPr>
          <w:rFonts w:eastAsia="Calibri"/>
          <w:kern w:val="0"/>
          <w14:ligatures w14:val="none"/>
        </w:rPr>
        <w:t>üld</w:t>
      </w:r>
      <w:proofErr w:type="spellEnd"/>
      <w:r w:rsidRPr="00D9208B">
        <w:rPr>
          <w:rFonts w:eastAsia="Calibri"/>
          <w:kern w:val="0"/>
          <w14:ligatures w14:val="none"/>
        </w:rPr>
        <w:t>- ja riskiprofiili andmed;</w:t>
      </w:r>
    </w:p>
    <w:bookmarkEnd w:id="43"/>
    <w:p w14:paraId="54371E51" w14:textId="77777777" w:rsidR="00C36B68" w:rsidRPr="00D9208B" w:rsidRDefault="00C36B68" w:rsidP="00C36B68">
      <w:pPr>
        <w:jc w:val="both"/>
        <w:rPr>
          <w:rFonts w:eastAsia="Calibri"/>
          <w:kern w:val="0"/>
          <w14:ligatures w14:val="none"/>
        </w:rPr>
      </w:pPr>
      <w:r w:rsidRPr="00D9208B">
        <w:rPr>
          <w:rFonts w:eastAsia="Calibri"/>
          <w:kern w:val="0"/>
          <w14:ligatures w14:val="none"/>
        </w:rPr>
        <w:t>2</w:t>
      </w:r>
      <w:r>
        <w:rPr>
          <w:rFonts w:eastAsia="Calibri"/>
          <w:kern w:val="0"/>
          <w14:ligatures w14:val="none"/>
        </w:rPr>
        <w:t>2</w:t>
      </w:r>
      <w:r w:rsidRPr="00D9208B">
        <w:rPr>
          <w:rFonts w:eastAsia="Calibri"/>
          <w:kern w:val="0"/>
          <w14:ligatures w14:val="none"/>
        </w:rPr>
        <w:t xml:space="preserve">) </w:t>
      </w:r>
      <w:proofErr w:type="spellStart"/>
      <w:r w:rsidRPr="00D9208B">
        <w:rPr>
          <w:rFonts w:eastAsia="Calibri"/>
          <w:kern w:val="0"/>
          <w14:ligatures w14:val="none"/>
        </w:rPr>
        <w:t>kutsuja</w:t>
      </w:r>
      <w:proofErr w:type="spellEnd"/>
      <w:r w:rsidRPr="00D9208B">
        <w:rPr>
          <w:rFonts w:eastAsia="Calibri"/>
          <w:kern w:val="0"/>
          <w14:ligatures w14:val="none"/>
        </w:rPr>
        <w:t xml:space="preserve"> perekonnaseisuandmed;</w:t>
      </w:r>
    </w:p>
    <w:p w14:paraId="6192E86F" w14:textId="77777777" w:rsidR="00C36B68" w:rsidRPr="00D9208B" w:rsidRDefault="00C36B68" w:rsidP="00C36B68">
      <w:pPr>
        <w:jc w:val="both"/>
        <w:rPr>
          <w:rFonts w:eastAsia="Calibri"/>
          <w:kern w:val="0"/>
          <w14:ligatures w14:val="none"/>
        </w:rPr>
      </w:pPr>
      <w:r w:rsidRPr="00D9208B">
        <w:rPr>
          <w:rFonts w:eastAsia="Calibri"/>
          <w:kern w:val="0"/>
          <w14:ligatures w14:val="none"/>
        </w:rPr>
        <w:t>2</w:t>
      </w:r>
      <w:r>
        <w:rPr>
          <w:rFonts w:eastAsia="Calibri"/>
          <w:kern w:val="0"/>
          <w14:ligatures w14:val="none"/>
        </w:rPr>
        <w:t>3</w:t>
      </w:r>
      <w:r w:rsidRPr="00D9208B">
        <w:rPr>
          <w:rFonts w:eastAsia="Calibri"/>
          <w:kern w:val="0"/>
          <w14:ligatures w14:val="none"/>
        </w:rPr>
        <w:t xml:space="preserve">) </w:t>
      </w:r>
      <w:proofErr w:type="spellStart"/>
      <w:r w:rsidRPr="00D9208B">
        <w:rPr>
          <w:rFonts w:eastAsia="Calibri"/>
          <w:kern w:val="0"/>
          <w14:ligatures w14:val="none"/>
        </w:rPr>
        <w:t>kutsuja</w:t>
      </w:r>
      <w:proofErr w:type="spellEnd"/>
      <w:r w:rsidRPr="00D9208B">
        <w:rPr>
          <w:rFonts w:eastAsia="Calibri"/>
          <w:kern w:val="0"/>
          <w14:ligatures w14:val="none"/>
        </w:rPr>
        <w:t xml:space="preserve"> esindaja esindusõiguse ja kontaktisiku andmed;</w:t>
      </w:r>
    </w:p>
    <w:p w14:paraId="5BEBD073" w14:textId="77777777" w:rsidR="00C36B68" w:rsidRPr="00D9208B" w:rsidRDefault="00C36B68" w:rsidP="00C36B68">
      <w:pPr>
        <w:jc w:val="both"/>
        <w:rPr>
          <w:rFonts w:eastAsia="Calibri"/>
          <w:kern w:val="0"/>
          <w14:ligatures w14:val="none"/>
        </w:rPr>
      </w:pPr>
      <w:bookmarkStart w:id="44" w:name="_Hlk137821091"/>
      <w:r w:rsidRPr="00D9208B">
        <w:rPr>
          <w:rFonts w:eastAsia="Calibri"/>
          <w:kern w:val="0"/>
          <w14:ligatures w14:val="none"/>
        </w:rPr>
        <w:t>2</w:t>
      </w:r>
      <w:r>
        <w:rPr>
          <w:rFonts w:eastAsia="Calibri"/>
          <w:kern w:val="0"/>
          <w14:ligatures w14:val="none"/>
        </w:rPr>
        <w:t>4</w:t>
      </w:r>
      <w:r w:rsidRPr="00D9208B">
        <w:rPr>
          <w:rFonts w:eastAsia="Calibri"/>
          <w:kern w:val="0"/>
          <w14:ligatures w14:val="none"/>
        </w:rPr>
        <w:t xml:space="preserve">) </w:t>
      </w:r>
      <w:bookmarkEnd w:id="44"/>
      <w:r w:rsidRPr="00D9208B">
        <w:rPr>
          <w:rFonts w:eastAsia="Calibri"/>
          <w:kern w:val="0"/>
          <w14:ligatures w14:val="none"/>
        </w:rPr>
        <w:t>kohanemisprogrammi suunamise ja selles osalemise andmed;</w:t>
      </w:r>
    </w:p>
    <w:p w14:paraId="00A8BBB9" w14:textId="77777777" w:rsidR="00C36B68" w:rsidRPr="00D9208B" w:rsidRDefault="00C36B68" w:rsidP="00C36B68">
      <w:pPr>
        <w:jc w:val="both"/>
        <w:rPr>
          <w:rFonts w:eastAsia="Calibri"/>
          <w:kern w:val="0"/>
          <w14:ligatures w14:val="none"/>
        </w:rPr>
      </w:pPr>
      <w:r w:rsidRPr="00D9208B">
        <w:rPr>
          <w:rFonts w:eastAsia="Calibri"/>
          <w:kern w:val="0"/>
          <w14:ligatures w14:val="none"/>
        </w:rPr>
        <w:t>2</w:t>
      </w:r>
      <w:r>
        <w:rPr>
          <w:rFonts w:eastAsia="Calibri"/>
          <w:kern w:val="0"/>
          <w14:ligatures w14:val="none"/>
        </w:rPr>
        <w:t>5</w:t>
      </w:r>
      <w:r w:rsidRPr="00D9208B">
        <w:rPr>
          <w:rFonts w:eastAsia="Calibri"/>
          <w:kern w:val="0"/>
          <w14:ligatures w14:val="none"/>
        </w:rPr>
        <w:t>) menetlustoimingu andmed ning otsuse ja selle vaidlustamise andmed.“;</w:t>
      </w:r>
    </w:p>
    <w:p w14:paraId="643669EB" w14:textId="77777777" w:rsidR="00C36B68" w:rsidRPr="00D9208B" w:rsidRDefault="00C36B68" w:rsidP="00C36B68">
      <w:pPr>
        <w:jc w:val="both"/>
        <w:rPr>
          <w:rFonts w:eastAsia="Calibri"/>
          <w:kern w:val="0"/>
          <w14:ligatures w14:val="none"/>
        </w:rPr>
      </w:pPr>
    </w:p>
    <w:p w14:paraId="168A41AE" w14:textId="77777777" w:rsidR="00C36B68" w:rsidRPr="00D9208B" w:rsidRDefault="00C36B68" w:rsidP="00C36B68">
      <w:pPr>
        <w:jc w:val="both"/>
        <w:rPr>
          <w:rFonts w:eastAsia="Calibri"/>
          <w:bCs/>
          <w:kern w:val="0"/>
          <w14:ligatures w14:val="none"/>
        </w:rPr>
      </w:pPr>
      <w:r w:rsidRPr="00D9208B">
        <w:rPr>
          <w:rFonts w:eastAsia="Calibri"/>
          <w:b/>
          <w:kern w:val="0"/>
          <w14:ligatures w14:val="none"/>
        </w:rPr>
        <w:t>6</w:t>
      </w:r>
      <w:r>
        <w:rPr>
          <w:rFonts w:eastAsia="Calibri"/>
          <w:b/>
          <w:kern w:val="0"/>
          <w14:ligatures w14:val="none"/>
        </w:rPr>
        <w:t>2</w:t>
      </w:r>
      <w:r w:rsidRPr="00D9208B">
        <w:rPr>
          <w:rFonts w:eastAsia="Calibri"/>
          <w:b/>
          <w:kern w:val="0"/>
          <w14:ligatures w14:val="none"/>
        </w:rPr>
        <w:t xml:space="preserve">) </w:t>
      </w:r>
      <w:r w:rsidRPr="00D9208B">
        <w:rPr>
          <w:rFonts w:eastAsia="Calibri"/>
          <w:bCs/>
          <w:kern w:val="0"/>
          <w14:ligatures w14:val="none"/>
        </w:rPr>
        <w:t>paragrahvi 228 lõi</w:t>
      </w:r>
      <w:r>
        <w:rPr>
          <w:rFonts w:eastAsia="Calibri"/>
          <w:bCs/>
          <w:kern w:val="0"/>
          <w14:ligatures w14:val="none"/>
        </w:rPr>
        <w:t xml:space="preserve">getes </w:t>
      </w:r>
      <w:r w:rsidRPr="00D9208B">
        <w:rPr>
          <w:rFonts w:eastAsia="Calibri"/>
          <w:bCs/>
          <w:kern w:val="0"/>
          <w14:ligatures w14:val="none"/>
        </w:rPr>
        <w:t>3</w:t>
      </w:r>
      <w:r w:rsidRPr="00D9208B">
        <w:rPr>
          <w:rFonts w:eastAsia="Calibri"/>
          <w:bCs/>
          <w:kern w:val="0"/>
          <w:vertAlign w:val="superscript"/>
          <w14:ligatures w14:val="none"/>
        </w:rPr>
        <w:t>1</w:t>
      </w:r>
      <w:r>
        <w:rPr>
          <w:rFonts w:eastAsia="Calibri"/>
          <w:bCs/>
          <w:kern w:val="0"/>
          <w14:ligatures w14:val="none"/>
        </w:rPr>
        <w:t>, 4, 4</w:t>
      </w:r>
      <w:r w:rsidRPr="003720E4">
        <w:rPr>
          <w:rFonts w:eastAsia="Calibri"/>
          <w:bCs/>
          <w:kern w:val="0"/>
          <w:vertAlign w:val="superscript"/>
          <w14:ligatures w14:val="none"/>
        </w:rPr>
        <w:t>3</w:t>
      </w:r>
      <w:r>
        <w:rPr>
          <w:rFonts w:eastAsia="Calibri"/>
          <w:bCs/>
          <w:kern w:val="0"/>
          <w14:ligatures w14:val="none"/>
        </w:rPr>
        <w:t xml:space="preserve"> ja 5</w:t>
      </w:r>
      <w:r>
        <w:rPr>
          <w:rFonts w:eastAsia="Calibri"/>
          <w:bCs/>
          <w:kern w:val="0"/>
          <w:vertAlign w:val="superscript"/>
          <w14:ligatures w14:val="none"/>
        </w:rPr>
        <w:t xml:space="preserve"> </w:t>
      </w:r>
      <w:r w:rsidRPr="00D9208B">
        <w:rPr>
          <w:rFonts w:eastAsia="Calibri"/>
          <w:bCs/>
          <w:kern w:val="0"/>
          <w14:ligatures w14:val="none"/>
        </w:rPr>
        <w:t>asendatakse sõna „andmekogu“ sõnadega „</w:t>
      </w:r>
      <w:r w:rsidRPr="00D9208B">
        <w:rPr>
          <w:rFonts w:eastAsia="Calibri"/>
          <w:kern w:val="0"/>
          <w14:ligatures w14:val="none"/>
        </w:rPr>
        <w:t>elamislubade ja töölubade register</w:t>
      </w:r>
      <w:r w:rsidRPr="00D9208B">
        <w:rPr>
          <w:rFonts w:eastAsia="Calibri"/>
          <w:bCs/>
          <w:kern w:val="0"/>
          <w14:ligatures w14:val="none"/>
        </w:rPr>
        <w:t>“ vastavas käändes;</w:t>
      </w:r>
    </w:p>
    <w:p w14:paraId="51065EF7" w14:textId="77777777" w:rsidR="00C36B68" w:rsidRDefault="00C36B68" w:rsidP="00C36B68">
      <w:pPr>
        <w:jc w:val="both"/>
        <w:rPr>
          <w:rFonts w:eastAsia="Calibri"/>
          <w:kern w:val="0"/>
          <w14:ligatures w14:val="none"/>
        </w:rPr>
      </w:pPr>
    </w:p>
    <w:p w14:paraId="7C7610C1" w14:textId="77777777" w:rsidR="00C36B68" w:rsidRDefault="00C36B68" w:rsidP="00C36B68">
      <w:pPr>
        <w:jc w:val="both"/>
        <w:rPr>
          <w:rFonts w:eastAsia="Calibri"/>
          <w:kern w:val="0"/>
          <w14:ligatures w14:val="none"/>
        </w:rPr>
      </w:pPr>
      <w:r w:rsidRPr="00D9208B">
        <w:rPr>
          <w:rFonts w:eastAsia="Calibri"/>
          <w:b/>
          <w:bCs/>
          <w:kern w:val="0"/>
          <w14:ligatures w14:val="none"/>
        </w:rPr>
        <w:t>6</w:t>
      </w:r>
      <w:r>
        <w:rPr>
          <w:rFonts w:eastAsia="Calibri"/>
          <w:b/>
          <w:bCs/>
          <w:kern w:val="0"/>
          <w14:ligatures w14:val="none"/>
        </w:rPr>
        <w:t>3</w:t>
      </w:r>
      <w:r w:rsidRPr="00D9208B">
        <w:rPr>
          <w:rFonts w:eastAsia="Calibri"/>
          <w:b/>
          <w:bCs/>
          <w:kern w:val="0"/>
          <w14:ligatures w14:val="none"/>
        </w:rPr>
        <w:t>)</w:t>
      </w:r>
      <w:r w:rsidRPr="00D9208B">
        <w:rPr>
          <w:rFonts w:eastAsia="Calibri"/>
          <w:kern w:val="0"/>
          <w14:ligatures w14:val="none"/>
        </w:rPr>
        <w:t xml:space="preserve"> paragrahvi 228 lõi</w:t>
      </w:r>
      <w:r>
        <w:rPr>
          <w:rFonts w:eastAsia="Calibri"/>
          <w:kern w:val="0"/>
          <w14:ligatures w14:val="none"/>
        </w:rPr>
        <w:t>ked 4</w:t>
      </w:r>
      <w:r w:rsidRPr="003720E4">
        <w:rPr>
          <w:rFonts w:eastAsia="Calibri"/>
          <w:kern w:val="0"/>
          <w:vertAlign w:val="superscript"/>
          <w14:ligatures w14:val="none"/>
        </w:rPr>
        <w:t>1</w:t>
      </w:r>
      <w:r>
        <w:rPr>
          <w:rFonts w:eastAsia="Calibri"/>
          <w:kern w:val="0"/>
          <w14:ligatures w14:val="none"/>
        </w:rPr>
        <w:t xml:space="preserve"> ja </w:t>
      </w:r>
      <w:r w:rsidRPr="00D9208B">
        <w:rPr>
          <w:rFonts w:eastAsia="Calibri"/>
          <w:kern w:val="0"/>
          <w14:ligatures w14:val="none"/>
        </w:rPr>
        <w:t>4</w:t>
      </w:r>
      <w:r w:rsidRPr="00201401">
        <w:rPr>
          <w:rFonts w:eastAsia="Calibri"/>
          <w:kern w:val="0"/>
          <w:vertAlign w:val="superscript"/>
          <w14:ligatures w14:val="none"/>
        </w:rPr>
        <w:t>2</w:t>
      </w:r>
      <w:r>
        <w:rPr>
          <w:rFonts w:eastAsia="Calibri"/>
          <w:kern w:val="0"/>
          <w14:ligatures w14:val="none"/>
        </w:rPr>
        <w:t xml:space="preserve"> muudetakse ning sõnastatakse järgmiselt:</w:t>
      </w:r>
    </w:p>
    <w:p w14:paraId="586DB2F3" w14:textId="77777777" w:rsidR="00C36B68" w:rsidRDefault="00C36B68" w:rsidP="00C36B68">
      <w:pPr>
        <w:jc w:val="both"/>
        <w:rPr>
          <w:rFonts w:eastAsia="Calibri"/>
          <w:kern w:val="0"/>
          <w14:ligatures w14:val="none"/>
        </w:rPr>
      </w:pPr>
    </w:p>
    <w:p w14:paraId="0376F16B" w14:textId="77777777" w:rsidR="00C36B68" w:rsidRDefault="00C36B68" w:rsidP="00C36B68">
      <w:pPr>
        <w:jc w:val="both"/>
        <w:rPr>
          <w:rFonts w:eastAsia="Calibri"/>
          <w:bCs/>
          <w:kern w:val="0"/>
          <w14:ligatures w14:val="none"/>
        </w:rPr>
      </w:pPr>
      <w:r w:rsidRPr="00201401">
        <w:rPr>
          <w:rFonts w:eastAsia="Calibri"/>
          <w:bCs/>
          <w:kern w:val="0"/>
          <w14:ligatures w14:val="none"/>
        </w:rPr>
        <w:t>„(4</w:t>
      </w:r>
      <w:r>
        <w:rPr>
          <w:rFonts w:eastAsia="Calibri"/>
          <w:bCs/>
          <w:kern w:val="0"/>
          <w:vertAlign w:val="superscript"/>
          <w14:ligatures w14:val="none"/>
        </w:rPr>
        <w:t>1</w:t>
      </w:r>
      <w:r w:rsidRPr="00201401">
        <w:rPr>
          <w:rFonts w:eastAsia="Calibri"/>
          <w:bCs/>
          <w:kern w:val="0"/>
          <w14:ligatures w14:val="none"/>
        </w:rPr>
        <w:t xml:space="preserve">) </w:t>
      </w:r>
      <w:r>
        <w:rPr>
          <w:rFonts w:eastAsia="Calibri"/>
          <w:bCs/>
          <w:kern w:val="0"/>
          <w14:ligatures w14:val="none"/>
        </w:rPr>
        <w:t xml:space="preserve">Elamislubade ja töölubade registri </w:t>
      </w:r>
      <w:r w:rsidRPr="003720E4">
        <w:rPr>
          <w:rFonts w:eastAsia="Calibri"/>
          <w:bCs/>
          <w:kern w:val="0"/>
          <w14:ligatures w14:val="none"/>
        </w:rPr>
        <w:t>vastutav töötleja on Politsei- ja Piirivalveamet.</w:t>
      </w:r>
    </w:p>
    <w:p w14:paraId="051840E2" w14:textId="77777777" w:rsidR="00C36B68" w:rsidRDefault="00C36B68" w:rsidP="00C36B68">
      <w:pPr>
        <w:jc w:val="both"/>
        <w:rPr>
          <w:rFonts w:eastAsia="Calibri"/>
          <w:bCs/>
          <w:kern w:val="0"/>
          <w14:ligatures w14:val="none"/>
        </w:rPr>
      </w:pPr>
    </w:p>
    <w:p w14:paraId="0E7DDB9F" w14:textId="77777777" w:rsidR="00C36B68" w:rsidRPr="00201401" w:rsidRDefault="00C36B68" w:rsidP="00C36B68">
      <w:pPr>
        <w:jc w:val="both"/>
        <w:rPr>
          <w:rFonts w:eastAsia="Calibri"/>
          <w:kern w:val="0"/>
          <w14:ligatures w14:val="none"/>
        </w:rPr>
      </w:pPr>
      <w:r w:rsidRPr="00201401">
        <w:rPr>
          <w:rFonts w:eastAsia="Calibri"/>
          <w:bCs/>
          <w:kern w:val="0"/>
          <w14:ligatures w14:val="none"/>
        </w:rPr>
        <w:t>(4</w:t>
      </w:r>
      <w:r w:rsidRPr="00201401">
        <w:rPr>
          <w:rFonts w:eastAsia="Calibri"/>
          <w:bCs/>
          <w:kern w:val="0"/>
          <w:vertAlign w:val="superscript"/>
          <w14:ligatures w14:val="none"/>
        </w:rPr>
        <w:t>2</w:t>
      </w:r>
      <w:r w:rsidRPr="00201401">
        <w:rPr>
          <w:rFonts w:eastAsia="Calibri"/>
          <w:bCs/>
          <w:kern w:val="0"/>
          <w14:ligatures w14:val="none"/>
        </w:rPr>
        <w:t xml:space="preserve">) Elamislubade ja töölubade registri </w:t>
      </w:r>
      <w:r w:rsidRPr="00201401">
        <w:rPr>
          <w:rFonts w:eastAsia="Calibri"/>
          <w:kern w:val="0"/>
          <w14:ligatures w14:val="none"/>
        </w:rPr>
        <w:t>põhimääruses sätestatakse elamislubade ja töölubade registri pidamise kord, sealhulgas:</w:t>
      </w:r>
    </w:p>
    <w:p w14:paraId="0D5F1B1C" w14:textId="0B69C1EE" w:rsidR="00C36B68" w:rsidRDefault="00C36B68" w:rsidP="00C36B68">
      <w:pPr>
        <w:jc w:val="both"/>
        <w:rPr>
          <w:rFonts w:eastAsia="Calibri"/>
          <w:kern w:val="0"/>
          <w14:ligatures w14:val="none"/>
        </w:rPr>
      </w:pPr>
      <w:r w:rsidRPr="00201401">
        <w:rPr>
          <w:rFonts w:eastAsia="Calibri"/>
          <w:kern w:val="0"/>
          <w14:ligatures w14:val="none"/>
        </w:rPr>
        <w:t>1) andmeandjad;</w:t>
      </w:r>
    </w:p>
    <w:p w14:paraId="21162D4E" w14:textId="77777777" w:rsidR="00867AFA" w:rsidRPr="002D2065" w:rsidRDefault="00867AFA" w:rsidP="00867AFA">
      <w:pPr>
        <w:jc w:val="both"/>
        <w:rPr>
          <w:rFonts w:eastAsia="Calibri"/>
          <w:kern w:val="0"/>
          <w14:ligatures w14:val="none"/>
        </w:rPr>
      </w:pPr>
      <w:r w:rsidRPr="002D2065">
        <w:rPr>
          <w:rFonts w:eastAsia="Calibri"/>
          <w:kern w:val="0"/>
          <w14:ligatures w14:val="none"/>
        </w:rPr>
        <w:t>2) täpne andmekoosseis;</w:t>
      </w:r>
    </w:p>
    <w:p w14:paraId="149FCB6E" w14:textId="030AF34F" w:rsidR="00C36B68" w:rsidRPr="00201401" w:rsidRDefault="00867AFA" w:rsidP="00C36B68">
      <w:pPr>
        <w:jc w:val="both"/>
        <w:rPr>
          <w:rFonts w:eastAsia="Calibri"/>
          <w:kern w:val="0"/>
          <w14:ligatures w14:val="none"/>
        </w:rPr>
      </w:pPr>
      <w:r>
        <w:rPr>
          <w:rFonts w:eastAsia="Calibri"/>
          <w:kern w:val="0"/>
          <w14:ligatures w14:val="none"/>
        </w:rPr>
        <w:t>3</w:t>
      </w:r>
      <w:r w:rsidR="00C36B68" w:rsidRPr="00201401">
        <w:rPr>
          <w:rFonts w:eastAsia="Calibri"/>
          <w:kern w:val="0"/>
          <w14:ligatures w14:val="none"/>
        </w:rPr>
        <w:t xml:space="preserve">) </w:t>
      </w:r>
      <w:proofErr w:type="spellStart"/>
      <w:r w:rsidR="00C36B68" w:rsidRPr="00201401">
        <w:rPr>
          <w:rFonts w:eastAsia="Calibri"/>
          <w:kern w:val="0"/>
          <w14:ligatures w14:val="none"/>
        </w:rPr>
        <w:t>andmekogudevaheline</w:t>
      </w:r>
      <w:proofErr w:type="spellEnd"/>
      <w:r w:rsidR="00C36B68" w:rsidRPr="00201401">
        <w:rPr>
          <w:rFonts w:eastAsia="Calibri"/>
          <w:kern w:val="0"/>
          <w14:ligatures w14:val="none"/>
        </w:rPr>
        <w:t xml:space="preserve"> andmevahetus;</w:t>
      </w:r>
    </w:p>
    <w:p w14:paraId="514BEEA9" w14:textId="5E98F016" w:rsidR="00C36B68" w:rsidRPr="00201401" w:rsidRDefault="00867AFA" w:rsidP="00C36B68">
      <w:pPr>
        <w:jc w:val="both"/>
        <w:rPr>
          <w:rFonts w:eastAsia="Calibri"/>
          <w:kern w:val="0"/>
          <w14:ligatures w14:val="none"/>
        </w:rPr>
      </w:pPr>
      <w:r>
        <w:rPr>
          <w:rFonts w:eastAsia="Calibri"/>
          <w:kern w:val="0"/>
          <w14:ligatures w14:val="none"/>
        </w:rPr>
        <w:t>4</w:t>
      </w:r>
      <w:r w:rsidR="00C36B68" w:rsidRPr="00201401">
        <w:rPr>
          <w:rFonts w:eastAsia="Calibri"/>
          <w:kern w:val="0"/>
          <w14:ligatures w14:val="none"/>
        </w:rPr>
        <w:t>) vastutava töötleja ülesanded;</w:t>
      </w:r>
    </w:p>
    <w:p w14:paraId="690FAFF8" w14:textId="19A9460E" w:rsidR="00C36B68" w:rsidRPr="00201401" w:rsidRDefault="00867AFA" w:rsidP="00C36B68">
      <w:pPr>
        <w:jc w:val="both"/>
        <w:rPr>
          <w:rFonts w:eastAsia="Calibri"/>
          <w:kern w:val="0"/>
          <w14:ligatures w14:val="none"/>
        </w:rPr>
      </w:pPr>
      <w:r>
        <w:rPr>
          <w:rFonts w:eastAsia="Calibri"/>
          <w:kern w:val="0"/>
          <w14:ligatures w14:val="none"/>
        </w:rPr>
        <w:t>5</w:t>
      </w:r>
      <w:r w:rsidR="00C36B68" w:rsidRPr="00201401">
        <w:rPr>
          <w:rFonts w:eastAsia="Calibri"/>
          <w:kern w:val="0"/>
          <w14:ligatures w14:val="none"/>
        </w:rPr>
        <w:t>) volitatud töötleja ja tema ülesanded;</w:t>
      </w:r>
    </w:p>
    <w:p w14:paraId="19DEB07C" w14:textId="7D1AF88E" w:rsidR="00C36B68" w:rsidRPr="00201401" w:rsidRDefault="00867AFA" w:rsidP="00C36B68">
      <w:pPr>
        <w:jc w:val="both"/>
        <w:rPr>
          <w:rFonts w:eastAsia="Calibri"/>
          <w:kern w:val="0"/>
          <w14:ligatures w14:val="none"/>
        </w:rPr>
      </w:pPr>
      <w:r>
        <w:rPr>
          <w:rFonts w:eastAsia="Calibri"/>
          <w:kern w:val="0"/>
          <w14:ligatures w14:val="none"/>
        </w:rPr>
        <w:t>6</w:t>
      </w:r>
      <w:r w:rsidR="00C36B68" w:rsidRPr="00201401">
        <w:rPr>
          <w:rFonts w:eastAsia="Calibri"/>
          <w:kern w:val="0"/>
          <w14:ligatures w14:val="none"/>
        </w:rPr>
        <w:t>) andmetele juurdepääsu ja andmete väljastamise kord;</w:t>
      </w:r>
    </w:p>
    <w:p w14:paraId="0F255466" w14:textId="37C401B0" w:rsidR="00C36B68" w:rsidRDefault="00867AFA" w:rsidP="00C36B68">
      <w:pPr>
        <w:jc w:val="both"/>
        <w:rPr>
          <w:rFonts w:eastAsia="Calibri"/>
          <w:kern w:val="0"/>
          <w14:ligatures w14:val="none"/>
        </w:rPr>
      </w:pPr>
      <w:r>
        <w:rPr>
          <w:rFonts w:eastAsia="Calibri"/>
          <w:kern w:val="0"/>
          <w14:ligatures w14:val="none"/>
        </w:rPr>
        <w:t>7</w:t>
      </w:r>
      <w:r w:rsidR="00C36B68" w:rsidRPr="00D9208B">
        <w:rPr>
          <w:rFonts w:eastAsia="Calibri"/>
          <w:kern w:val="0"/>
          <w14:ligatures w14:val="none"/>
        </w:rPr>
        <w:t>) muud korralduslikud küsimused.“;</w:t>
      </w:r>
    </w:p>
    <w:p w14:paraId="26238E3F" w14:textId="77777777" w:rsidR="00C36B68" w:rsidRPr="00D9208B" w:rsidRDefault="00C36B68" w:rsidP="00C36B68">
      <w:pPr>
        <w:jc w:val="both"/>
        <w:rPr>
          <w:rFonts w:eastAsia="Calibri"/>
          <w:kern w:val="0"/>
          <w14:ligatures w14:val="none"/>
        </w:rPr>
      </w:pPr>
    </w:p>
    <w:p w14:paraId="3D14BB69"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64)</w:t>
      </w:r>
      <w:r w:rsidRPr="00D9208B">
        <w:rPr>
          <w:rFonts w:eastAsia="Calibri"/>
          <w:kern w:val="0"/>
          <w14:ligatures w14:val="none"/>
        </w:rPr>
        <w:t xml:space="preserve"> paragrahvi 228 täiendatakse lõikega 4</w:t>
      </w:r>
      <w:r w:rsidRPr="00D9208B">
        <w:rPr>
          <w:rFonts w:eastAsia="Calibri"/>
          <w:kern w:val="0"/>
          <w:vertAlign w:val="superscript"/>
          <w14:ligatures w14:val="none"/>
        </w:rPr>
        <w:t>4</w:t>
      </w:r>
      <w:r w:rsidRPr="00D9208B">
        <w:rPr>
          <w:rFonts w:eastAsia="Calibri"/>
          <w:kern w:val="0"/>
          <w14:ligatures w14:val="none"/>
        </w:rPr>
        <w:t xml:space="preserve"> järgmises sõnastuses:</w:t>
      </w:r>
    </w:p>
    <w:p w14:paraId="5F6691A5" w14:textId="77777777" w:rsidR="00C36B68" w:rsidRPr="00D9208B" w:rsidRDefault="00C36B68" w:rsidP="00C36B68">
      <w:pPr>
        <w:jc w:val="both"/>
        <w:rPr>
          <w:rFonts w:eastAsia="Calibri"/>
          <w:kern w:val="0"/>
          <w14:ligatures w14:val="none"/>
        </w:rPr>
      </w:pPr>
    </w:p>
    <w:p w14:paraId="7CEE535C" w14:textId="77777777" w:rsidR="00C36B68" w:rsidRPr="00D9208B" w:rsidRDefault="00C36B68" w:rsidP="00C36B68">
      <w:pPr>
        <w:jc w:val="both"/>
        <w:rPr>
          <w:rFonts w:eastAsia="Calibri"/>
          <w:kern w:val="0"/>
          <w14:ligatures w14:val="none"/>
        </w:rPr>
      </w:pPr>
      <w:r w:rsidRPr="00D9208B">
        <w:rPr>
          <w:rFonts w:eastAsia="Calibri"/>
          <w:kern w:val="0"/>
          <w14:ligatures w14:val="none"/>
        </w:rPr>
        <w:t>„(4</w:t>
      </w:r>
      <w:r w:rsidRPr="00D9208B">
        <w:rPr>
          <w:rFonts w:eastAsia="Calibri"/>
          <w:kern w:val="0"/>
          <w:vertAlign w:val="superscript"/>
          <w14:ligatures w14:val="none"/>
        </w:rPr>
        <w:t>4</w:t>
      </w:r>
      <w:r w:rsidRPr="00D9208B">
        <w:rPr>
          <w:rFonts w:eastAsia="Calibri"/>
          <w:kern w:val="0"/>
          <w14:ligatures w14:val="none"/>
        </w:rPr>
        <w:t>) Elamislubade ja töölubade registri andmeid säilitatakse alaliselt. Andmetele võib sätestada lühema säilitustähtaja elamislubade ja töölubade registri põhimääruses.“;</w:t>
      </w:r>
    </w:p>
    <w:p w14:paraId="5E00EA41" w14:textId="77777777" w:rsidR="00C36B68" w:rsidRDefault="00C36B68" w:rsidP="00C36B68">
      <w:pPr>
        <w:jc w:val="both"/>
        <w:rPr>
          <w:rFonts w:eastAsia="Calibri"/>
          <w:kern w:val="0"/>
          <w14:ligatures w14:val="none"/>
        </w:rPr>
      </w:pPr>
    </w:p>
    <w:p w14:paraId="6427A6F0" w14:textId="77777777" w:rsidR="00C36B68" w:rsidRDefault="00C36B68" w:rsidP="00C36B68">
      <w:pPr>
        <w:jc w:val="both"/>
        <w:rPr>
          <w:rFonts w:eastAsia="Calibri"/>
          <w:kern w:val="0"/>
          <w14:ligatures w14:val="none"/>
        </w:rPr>
      </w:pPr>
      <w:r w:rsidRPr="00CE1F43">
        <w:rPr>
          <w:rFonts w:eastAsia="Calibri"/>
          <w:b/>
          <w:bCs/>
          <w:kern w:val="0"/>
          <w14:ligatures w14:val="none"/>
        </w:rPr>
        <w:t>65)</w:t>
      </w:r>
      <w:r>
        <w:rPr>
          <w:rFonts w:eastAsia="Calibri"/>
          <w:kern w:val="0"/>
          <w14:ligatures w14:val="none"/>
        </w:rPr>
        <w:t xml:space="preserve"> paragrahvi 284 lõikest 1 jäetakse välja sõnad „</w:t>
      </w:r>
      <w:r w:rsidRPr="00CE1F43">
        <w:rPr>
          <w:rFonts w:eastAsia="Calibri"/>
          <w:kern w:val="0"/>
          <w14:ligatures w14:val="none"/>
        </w:rPr>
        <w:t>(edaspidi </w:t>
      </w:r>
      <w:proofErr w:type="spellStart"/>
      <w:r w:rsidRPr="00CE1F43">
        <w:rPr>
          <w:rFonts w:eastAsia="Calibri"/>
          <w:i/>
          <w:iCs/>
          <w:kern w:val="0"/>
          <w14:ligatures w14:val="none"/>
        </w:rPr>
        <w:t>kutsuja</w:t>
      </w:r>
      <w:proofErr w:type="spellEnd"/>
      <w:r w:rsidRPr="00CE1F43">
        <w:rPr>
          <w:rFonts w:eastAsia="Calibri"/>
          <w:kern w:val="0"/>
          <w14:ligatures w14:val="none"/>
        </w:rPr>
        <w:t>)“;</w:t>
      </w:r>
    </w:p>
    <w:p w14:paraId="603C3188" w14:textId="77777777" w:rsidR="00C36B68" w:rsidRPr="00D9208B" w:rsidRDefault="00C36B68" w:rsidP="00C36B68">
      <w:pPr>
        <w:jc w:val="both"/>
        <w:rPr>
          <w:rFonts w:eastAsia="Calibri"/>
          <w:kern w:val="0"/>
          <w14:ligatures w14:val="none"/>
        </w:rPr>
      </w:pPr>
    </w:p>
    <w:p w14:paraId="00452147"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6</w:t>
      </w:r>
      <w:r>
        <w:rPr>
          <w:rFonts w:eastAsia="Calibri"/>
          <w:b/>
          <w:bCs/>
          <w:kern w:val="0"/>
          <w14:ligatures w14:val="none"/>
        </w:rPr>
        <w:t>6</w:t>
      </w:r>
      <w:r w:rsidRPr="00D9208B">
        <w:rPr>
          <w:rFonts w:eastAsia="Calibri"/>
          <w:b/>
          <w:bCs/>
          <w:kern w:val="0"/>
          <w14:ligatures w14:val="none"/>
        </w:rPr>
        <w:t>)</w:t>
      </w:r>
      <w:r w:rsidRPr="00D9208B">
        <w:rPr>
          <w:rFonts w:eastAsia="Calibri"/>
          <w:kern w:val="0"/>
          <w14:ligatures w14:val="none"/>
        </w:rPr>
        <w:t xml:space="preserve"> paragrahvi 291 täiendatakse lõikega 5 järgmises sõnastuses:</w:t>
      </w:r>
    </w:p>
    <w:p w14:paraId="771A3F5C" w14:textId="77777777" w:rsidR="00C36B68" w:rsidRPr="00D9208B" w:rsidRDefault="00C36B68" w:rsidP="00C36B68">
      <w:pPr>
        <w:jc w:val="both"/>
        <w:rPr>
          <w:rFonts w:eastAsia="Calibri"/>
          <w:kern w:val="0"/>
          <w14:ligatures w14:val="none"/>
        </w:rPr>
      </w:pPr>
    </w:p>
    <w:p w14:paraId="44FDB0D2"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„(5) Kui käesolevas seaduses ei ole sätestatud teisiti, lõpevad </w:t>
      </w:r>
      <w:proofErr w:type="spellStart"/>
      <w:r w:rsidRPr="00D9208B">
        <w:rPr>
          <w:rFonts w:eastAsia="Calibri"/>
          <w:kern w:val="0"/>
          <w14:ligatures w14:val="none"/>
        </w:rPr>
        <w:t>kutsuja</w:t>
      </w:r>
      <w:proofErr w:type="spellEnd"/>
      <w:r w:rsidRPr="00D9208B">
        <w:rPr>
          <w:rFonts w:eastAsia="Calibri"/>
          <w:kern w:val="0"/>
          <w14:ligatures w14:val="none"/>
        </w:rPr>
        <w:t xml:space="preserve"> kohustused, </w:t>
      </w:r>
      <w:r w:rsidRPr="0036157D">
        <w:rPr>
          <w:rFonts w:eastAsia="Calibri"/>
          <w:kern w:val="0"/>
          <w14:ligatures w14:val="none"/>
        </w:rPr>
        <w:t>kui on täidetud vähemalt üks järgmistest tingimustest</w:t>
      </w:r>
      <w:r w:rsidRPr="00D9208B">
        <w:rPr>
          <w:rFonts w:eastAsia="Calibri"/>
          <w:kern w:val="0"/>
          <w14:ligatures w14:val="none"/>
        </w:rPr>
        <w:t>:</w:t>
      </w:r>
    </w:p>
    <w:p w14:paraId="53754F04"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välismaalasele antakse Eestis viibimiseks uus seaduslik alus;</w:t>
      </w:r>
    </w:p>
    <w:p w14:paraId="5665276A"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lühiajaline</w:t>
      </w:r>
      <w:r>
        <w:rPr>
          <w:rFonts w:eastAsia="Calibri"/>
          <w:kern w:val="0"/>
          <w14:ligatures w14:val="none"/>
        </w:rPr>
        <w:t xml:space="preserve"> Eestis</w:t>
      </w:r>
      <w:r w:rsidRPr="00D9208B">
        <w:rPr>
          <w:rFonts w:eastAsia="Calibri"/>
          <w:kern w:val="0"/>
          <w14:ligatures w14:val="none"/>
        </w:rPr>
        <w:t xml:space="preserve"> töötamine registreeritakse uue tööandja juurde</w:t>
      </w:r>
      <w:r>
        <w:rPr>
          <w:rFonts w:eastAsia="Calibri"/>
          <w:kern w:val="0"/>
          <w14:ligatures w14:val="none"/>
        </w:rPr>
        <w:t>;</w:t>
      </w:r>
    </w:p>
    <w:p w14:paraId="01A5FAFB" w14:textId="77777777" w:rsidR="00C36B68" w:rsidRPr="00D9208B" w:rsidRDefault="00C36B68" w:rsidP="00C36B68">
      <w:pPr>
        <w:jc w:val="both"/>
        <w:rPr>
          <w:rFonts w:eastAsia="Calibri"/>
          <w:kern w:val="0"/>
          <w14:ligatures w14:val="none"/>
        </w:rPr>
      </w:pPr>
      <w:r w:rsidRPr="00D9208B">
        <w:rPr>
          <w:rFonts w:eastAsia="Calibri"/>
          <w:kern w:val="0"/>
          <w14:ligatures w14:val="none"/>
        </w:rPr>
        <w:t>3) välismaalane lahkub Eestist väljasõidukohustuse ja sissesõidukeelu seaduse §-s 17 nimetatud vastuvõtvasse riiki ning on kandnud oma Eestis viibimise ja Eestist lahkumise kulud.“;</w:t>
      </w:r>
    </w:p>
    <w:p w14:paraId="579A311F" w14:textId="77777777" w:rsidR="00C36B68" w:rsidRPr="00D9208B" w:rsidRDefault="00C36B68" w:rsidP="00C36B68">
      <w:pPr>
        <w:jc w:val="both"/>
        <w:rPr>
          <w:rFonts w:eastAsia="Calibri"/>
          <w:kern w:val="0"/>
          <w14:ligatures w14:val="none"/>
        </w:rPr>
      </w:pPr>
    </w:p>
    <w:p w14:paraId="515B461B" w14:textId="77777777" w:rsidR="00C36B68" w:rsidRPr="00D9208B" w:rsidRDefault="00C36B68" w:rsidP="00C36B68">
      <w:pPr>
        <w:jc w:val="both"/>
        <w:rPr>
          <w:rFonts w:eastAsia="Calibri"/>
          <w:kern w:val="0"/>
          <w14:ligatures w14:val="none"/>
        </w:rPr>
      </w:pPr>
      <w:bookmarkStart w:id="45" w:name="_Hlk152844314"/>
      <w:r w:rsidRPr="00D9208B">
        <w:rPr>
          <w:rFonts w:eastAsia="Calibri"/>
          <w:b/>
          <w:kern w:val="0"/>
          <w14:ligatures w14:val="none"/>
        </w:rPr>
        <w:t>6</w:t>
      </w:r>
      <w:r>
        <w:rPr>
          <w:rFonts w:eastAsia="Calibri"/>
          <w:b/>
          <w:kern w:val="0"/>
          <w14:ligatures w14:val="none"/>
        </w:rPr>
        <w:t>7</w:t>
      </w:r>
      <w:r w:rsidRPr="00D9208B">
        <w:rPr>
          <w:rFonts w:eastAsia="Calibri"/>
          <w:b/>
          <w:kern w:val="0"/>
          <w14:ligatures w14:val="none"/>
        </w:rPr>
        <w:t>)</w:t>
      </w:r>
      <w:r w:rsidRPr="00D9208B">
        <w:rPr>
          <w:rFonts w:eastAsia="Calibri"/>
          <w:kern w:val="0"/>
          <w14:ligatures w14:val="none"/>
        </w:rPr>
        <w:t xml:space="preserve"> paragrahvi 297</w:t>
      </w:r>
      <w:r w:rsidRPr="00D9208B">
        <w:rPr>
          <w:rFonts w:eastAsia="Calibri"/>
          <w:kern w:val="0"/>
          <w:vertAlign w:val="superscript"/>
          <w14:ligatures w14:val="none"/>
        </w:rPr>
        <w:t>1</w:t>
      </w:r>
      <w:r w:rsidRPr="00D9208B">
        <w:rPr>
          <w:rFonts w:eastAsia="Calibri"/>
          <w:kern w:val="0"/>
          <w14:ligatures w14:val="none"/>
        </w:rPr>
        <w:t xml:space="preserve"> lõige 6 muudetakse ja sõnastatakse järgmiselt:</w:t>
      </w:r>
    </w:p>
    <w:bookmarkEnd w:id="45"/>
    <w:p w14:paraId="359D68EE" w14:textId="77777777" w:rsidR="00C36B68" w:rsidRPr="00D9208B" w:rsidRDefault="00C36B68" w:rsidP="00C36B68">
      <w:pPr>
        <w:jc w:val="both"/>
        <w:rPr>
          <w:rFonts w:eastAsia="Calibri"/>
          <w:kern w:val="0"/>
          <w14:ligatures w14:val="none"/>
        </w:rPr>
      </w:pPr>
    </w:p>
    <w:p w14:paraId="72CF343F" w14:textId="77777777" w:rsidR="00C36B68" w:rsidRPr="00D9208B" w:rsidRDefault="00C36B68" w:rsidP="00C36B68">
      <w:pPr>
        <w:jc w:val="both"/>
        <w:rPr>
          <w:rFonts w:eastAsia="Calibri"/>
          <w:kern w:val="0"/>
          <w14:ligatures w14:val="none"/>
        </w:rPr>
      </w:pPr>
      <w:r w:rsidRPr="00D9208B">
        <w:rPr>
          <w:rFonts w:eastAsia="Calibri"/>
          <w:kern w:val="0"/>
          <w14:ligatures w14:val="none"/>
        </w:rPr>
        <w:t>„(6) Käesoleva paragrahvi lõikes 1 nimetatud andmekogusse kantakse:</w:t>
      </w:r>
    </w:p>
    <w:p w14:paraId="12144129" w14:textId="77777777" w:rsidR="00C36B68" w:rsidRPr="00D9208B" w:rsidRDefault="00C36B68" w:rsidP="00C36B68">
      <w:pPr>
        <w:jc w:val="both"/>
        <w:rPr>
          <w:rFonts w:eastAsia="Calibri"/>
          <w:kern w:val="0"/>
          <w14:ligatures w14:val="none"/>
        </w:rPr>
      </w:pPr>
      <w:r w:rsidRPr="00D9208B">
        <w:rPr>
          <w:rFonts w:eastAsia="Calibri"/>
          <w:kern w:val="0"/>
          <w14:ligatures w14:val="none"/>
        </w:rPr>
        <w:t>1) välismaalase üldandmed;</w:t>
      </w:r>
    </w:p>
    <w:p w14:paraId="2E148781" w14:textId="77777777" w:rsidR="00C36B68" w:rsidRPr="00D9208B" w:rsidRDefault="00C36B68" w:rsidP="00C36B68">
      <w:pPr>
        <w:jc w:val="both"/>
        <w:rPr>
          <w:rFonts w:eastAsia="Calibri"/>
          <w:kern w:val="0"/>
          <w14:ligatures w14:val="none"/>
        </w:rPr>
      </w:pPr>
      <w:r w:rsidRPr="00D9208B">
        <w:rPr>
          <w:rFonts w:eastAsia="Calibri"/>
          <w:kern w:val="0"/>
          <w14:ligatures w14:val="none"/>
        </w:rPr>
        <w:t>2) välismaalase sünnikoht, rahvus ning isikut tõendava dokumendi ja riskiprofiili andmed;</w:t>
      </w:r>
    </w:p>
    <w:p w14:paraId="649F2FE3"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3) välismaalase </w:t>
      </w:r>
      <w:proofErr w:type="spellStart"/>
      <w:r w:rsidRPr="00D9208B">
        <w:rPr>
          <w:rFonts w:eastAsia="Calibri"/>
          <w:kern w:val="0"/>
          <w14:ligatures w14:val="none"/>
        </w:rPr>
        <w:t>biomeetrilised</w:t>
      </w:r>
      <w:proofErr w:type="spellEnd"/>
      <w:r w:rsidRPr="00D9208B">
        <w:rPr>
          <w:rFonts w:eastAsia="Calibri"/>
          <w:kern w:val="0"/>
          <w14:ligatures w14:val="none"/>
        </w:rPr>
        <w:t xml:space="preserve"> andmed;</w:t>
      </w:r>
    </w:p>
    <w:p w14:paraId="49FCF101" w14:textId="77777777" w:rsidR="00C36B68" w:rsidRPr="00D9208B" w:rsidRDefault="00C36B68" w:rsidP="00C36B68">
      <w:pPr>
        <w:jc w:val="both"/>
        <w:rPr>
          <w:rFonts w:eastAsia="Calibri"/>
          <w:kern w:val="0"/>
          <w14:ligatures w14:val="none"/>
        </w:rPr>
      </w:pPr>
      <w:r w:rsidRPr="00D9208B">
        <w:rPr>
          <w:rFonts w:eastAsia="Calibri"/>
          <w:kern w:val="0"/>
          <w14:ligatures w14:val="none"/>
        </w:rPr>
        <w:t>4) välismaalase viisa, elamisloa, elamisõiguse või muud staatusega seotud andmed;</w:t>
      </w:r>
    </w:p>
    <w:p w14:paraId="07B68F87"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5) üldandmed ja riskiprofiili andmed </w:t>
      </w:r>
      <w:proofErr w:type="spellStart"/>
      <w:r w:rsidRPr="00D9208B">
        <w:rPr>
          <w:rFonts w:eastAsia="Calibri"/>
          <w:kern w:val="0"/>
          <w14:ligatures w14:val="none"/>
        </w:rPr>
        <w:t>kutsuja</w:t>
      </w:r>
      <w:proofErr w:type="spellEnd"/>
      <w:r w:rsidRPr="00D9208B">
        <w:rPr>
          <w:rFonts w:eastAsia="Calibri"/>
          <w:kern w:val="0"/>
          <w14:ligatures w14:val="none"/>
        </w:rPr>
        <w:t xml:space="preserve"> või muu isiku kohta, kelle juurde välismaalane tuleb, ning tema esindaja esindusõiguse andmed;</w:t>
      </w:r>
    </w:p>
    <w:p w14:paraId="01ACF18F" w14:textId="77777777" w:rsidR="00C36B68" w:rsidRPr="00D9208B" w:rsidRDefault="00C36B68" w:rsidP="00C36B68">
      <w:pPr>
        <w:jc w:val="both"/>
        <w:rPr>
          <w:rFonts w:eastAsia="Calibri"/>
          <w:kern w:val="0"/>
          <w14:ligatures w14:val="none"/>
        </w:rPr>
      </w:pPr>
      <w:r w:rsidRPr="00D9208B">
        <w:rPr>
          <w:rFonts w:eastAsia="Calibri"/>
          <w:kern w:val="0"/>
          <w14:ligatures w14:val="none"/>
        </w:rPr>
        <w:t>6) menetlustoimingu andmed ning otsuse ja selle vaidlustamise andmed.“;</w:t>
      </w:r>
    </w:p>
    <w:p w14:paraId="62BBA150" w14:textId="77777777" w:rsidR="00C36B68" w:rsidRPr="00D9208B" w:rsidRDefault="00C36B68" w:rsidP="00C36B68">
      <w:pPr>
        <w:jc w:val="both"/>
        <w:rPr>
          <w:rFonts w:eastAsia="Calibri"/>
          <w:b/>
          <w:kern w:val="0"/>
          <w14:ligatures w14:val="none"/>
        </w:rPr>
      </w:pPr>
    </w:p>
    <w:p w14:paraId="532853E7" w14:textId="77777777" w:rsidR="00C36B68" w:rsidRPr="00D9208B" w:rsidRDefault="00C36B68" w:rsidP="00C36B68">
      <w:pPr>
        <w:jc w:val="both"/>
        <w:rPr>
          <w:rFonts w:eastAsia="Calibri"/>
          <w:kern w:val="0"/>
          <w14:ligatures w14:val="none"/>
        </w:rPr>
      </w:pPr>
      <w:r w:rsidRPr="00D9208B">
        <w:rPr>
          <w:rFonts w:eastAsia="Calibri"/>
          <w:b/>
          <w:kern w:val="0"/>
          <w14:ligatures w14:val="none"/>
        </w:rPr>
        <w:t>6</w:t>
      </w:r>
      <w:r>
        <w:rPr>
          <w:rFonts w:eastAsia="Calibri"/>
          <w:b/>
          <w:kern w:val="0"/>
          <w14:ligatures w14:val="none"/>
        </w:rPr>
        <w:t>8</w:t>
      </w:r>
      <w:r w:rsidRPr="00D9208B">
        <w:rPr>
          <w:rFonts w:eastAsia="Calibri"/>
          <w:b/>
          <w:kern w:val="0"/>
          <w14:ligatures w14:val="none"/>
        </w:rPr>
        <w:t>)</w:t>
      </w:r>
      <w:r w:rsidRPr="00D9208B">
        <w:rPr>
          <w:rFonts w:eastAsia="Calibri"/>
          <w:kern w:val="0"/>
          <w14:ligatures w14:val="none"/>
        </w:rPr>
        <w:t xml:space="preserve"> paragrahvi 309</w:t>
      </w:r>
      <w:r w:rsidRPr="00D9208B">
        <w:rPr>
          <w:rFonts w:eastAsia="Calibri"/>
          <w:kern w:val="0"/>
          <w:vertAlign w:val="superscript"/>
          <w14:ligatures w14:val="none"/>
        </w:rPr>
        <w:t>3</w:t>
      </w:r>
      <w:r w:rsidRPr="00D9208B">
        <w:rPr>
          <w:rFonts w:eastAsia="Calibri"/>
          <w:kern w:val="0"/>
          <w14:ligatures w14:val="none"/>
        </w:rPr>
        <w:t xml:space="preserve"> täiendatakse lõikega 4 järgmises sõnastuses:</w:t>
      </w:r>
    </w:p>
    <w:p w14:paraId="4D27AD98" w14:textId="77777777" w:rsidR="00C36B68" w:rsidRPr="00D9208B" w:rsidRDefault="00C36B68" w:rsidP="00C36B68">
      <w:pPr>
        <w:jc w:val="both"/>
        <w:rPr>
          <w:rFonts w:eastAsia="Calibri"/>
          <w:kern w:val="0"/>
          <w14:ligatures w14:val="none"/>
        </w:rPr>
      </w:pPr>
    </w:p>
    <w:p w14:paraId="063B708C" w14:textId="77777777" w:rsidR="00C36B68" w:rsidRPr="00D9208B" w:rsidRDefault="00C36B68" w:rsidP="00C36B68">
      <w:pPr>
        <w:jc w:val="both"/>
        <w:rPr>
          <w:rFonts w:eastAsia="Calibri"/>
          <w:kern w:val="0"/>
          <w14:ligatures w14:val="none"/>
        </w:rPr>
      </w:pPr>
      <w:r w:rsidRPr="00D9208B">
        <w:rPr>
          <w:rFonts w:eastAsia="Calibri"/>
          <w:kern w:val="0"/>
          <w14:ligatures w14:val="none"/>
        </w:rPr>
        <w:t>„(4) Enne 2025. aasta 1. juunit antud tähtajalise elamisloa töötamiseks pikendamisel kohaldatakse 2025. aasta 1. juunil jõustunud tähtajalise elamisloa töötamiseks andmise tingimusi.“;</w:t>
      </w:r>
    </w:p>
    <w:p w14:paraId="3159538C" w14:textId="77777777" w:rsidR="00C36B68" w:rsidRPr="00D9208B" w:rsidRDefault="00C36B68" w:rsidP="00C36B68">
      <w:pPr>
        <w:jc w:val="both"/>
        <w:rPr>
          <w:rFonts w:eastAsia="Calibri"/>
          <w:kern w:val="0"/>
          <w14:ligatures w14:val="none"/>
        </w:rPr>
      </w:pPr>
    </w:p>
    <w:p w14:paraId="4AE6ED89"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6</w:t>
      </w:r>
      <w:r>
        <w:rPr>
          <w:rFonts w:eastAsia="Calibri"/>
          <w:b/>
          <w:bCs/>
          <w:kern w:val="0"/>
          <w14:ligatures w14:val="none"/>
        </w:rPr>
        <w:t>9</w:t>
      </w:r>
      <w:r w:rsidRPr="00D9208B">
        <w:rPr>
          <w:rFonts w:eastAsia="Calibri"/>
          <w:b/>
          <w:bCs/>
          <w:kern w:val="0"/>
          <w14:ligatures w14:val="none"/>
        </w:rPr>
        <w:t xml:space="preserve">) </w:t>
      </w:r>
      <w:r w:rsidRPr="00D9208B">
        <w:rPr>
          <w:rFonts w:eastAsia="Calibri"/>
          <w:kern w:val="0"/>
          <w14:ligatures w14:val="none"/>
        </w:rPr>
        <w:t>seadust täiendatakse §-ga 309</w:t>
      </w:r>
      <w:r w:rsidRPr="00D9208B">
        <w:rPr>
          <w:rFonts w:eastAsia="Calibri"/>
          <w:kern w:val="0"/>
          <w:vertAlign w:val="superscript"/>
          <w14:ligatures w14:val="none"/>
        </w:rPr>
        <w:t>18</w:t>
      </w:r>
      <w:r w:rsidRPr="00D9208B">
        <w:rPr>
          <w:rFonts w:eastAsia="Calibri"/>
          <w:kern w:val="0"/>
          <w14:ligatures w14:val="none"/>
        </w:rPr>
        <w:t xml:space="preserve"> järgmises sõnastuses:</w:t>
      </w:r>
    </w:p>
    <w:p w14:paraId="18338C25" w14:textId="77777777" w:rsidR="00C36B68" w:rsidRPr="00D9208B" w:rsidRDefault="00C36B68" w:rsidP="00C36B68">
      <w:pPr>
        <w:jc w:val="both"/>
        <w:rPr>
          <w:rFonts w:eastAsia="Calibri"/>
          <w:kern w:val="0"/>
          <w14:ligatures w14:val="none"/>
        </w:rPr>
      </w:pPr>
    </w:p>
    <w:p w14:paraId="0C942616" w14:textId="77777777" w:rsidR="00C36B68" w:rsidRPr="00D9208B" w:rsidRDefault="00C36B68" w:rsidP="00C36B68">
      <w:pPr>
        <w:jc w:val="both"/>
        <w:rPr>
          <w:rFonts w:eastAsia="Calibri"/>
          <w:b/>
          <w:bCs/>
          <w:kern w:val="0"/>
          <w14:ligatures w14:val="none"/>
        </w:rPr>
      </w:pPr>
      <w:r w:rsidRPr="00D9208B">
        <w:rPr>
          <w:rFonts w:eastAsia="Calibri"/>
          <w:kern w:val="0"/>
          <w14:ligatures w14:val="none"/>
        </w:rPr>
        <w:t>„</w:t>
      </w:r>
      <w:r w:rsidRPr="00D9208B">
        <w:rPr>
          <w:rFonts w:eastAsia="Calibri"/>
          <w:b/>
          <w:bCs/>
          <w:kern w:val="0"/>
          <w14:ligatures w14:val="none"/>
        </w:rPr>
        <w:t>§ 309</w:t>
      </w:r>
      <w:r w:rsidRPr="00D9208B">
        <w:rPr>
          <w:rFonts w:eastAsia="Calibri"/>
          <w:b/>
          <w:bCs/>
          <w:kern w:val="0"/>
          <w:vertAlign w:val="superscript"/>
          <w14:ligatures w14:val="none"/>
        </w:rPr>
        <w:t>18</w:t>
      </w:r>
      <w:r w:rsidRPr="00D9208B">
        <w:rPr>
          <w:rFonts w:eastAsia="Calibri"/>
          <w:b/>
          <w:bCs/>
          <w:kern w:val="0"/>
          <w14:ligatures w14:val="none"/>
        </w:rPr>
        <w:t>. Kohanemisprogrammi läbimise ja vähemalt A2-tasemel eesti keele oskuse nõude kohaldamise erisus</w:t>
      </w:r>
    </w:p>
    <w:p w14:paraId="2A85C7C6" w14:textId="77777777" w:rsidR="00C36B68" w:rsidRPr="00D9208B" w:rsidRDefault="00C36B68" w:rsidP="00C36B68">
      <w:pPr>
        <w:jc w:val="both"/>
        <w:rPr>
          <w:rFonts w:eastAsia="Calibri"/>
          <w:b/>
          <w:bCs/>
          <w:kern w:val="0"/>
          <w14:ligatures w14:val="none"/>
        </w:rPr>
      </w:pPr>
    </w:p>
    <w:p w14:paraId="694DD018" w14:textId="77777777" w:rsidR="00C36B68" w:rsidRPr="00D9208B" w:rsidRDefault="00C36B68" w:rsidP="00C36B68">
      <w:pPr>
        <w:jc w:val="both"/>
        <w:rPr>
          <w:rFonts w:eastAsia="Calibri"/>
          <w:kern w:val="0"/>
          <w14:ligatures w14:val="none"/>
        </w:rPr>
      </w:pPr>
      <w:r w:rsidRPr="00D9208B">
        <w:rPr>
          <w:rFonts w:eastAsia="Calibri"/>
          <w:kern w:val="0"/>
          <w14:ligatures w14:val="none"/>
        </w:rPr>
        <w:t>Välismaalaselt ei nõuta kohanemisprogrammi läbimist ja vähemalt A2-tasemel eesti keele oskust, kui:</w:t>
      </w:r>
    </w:p>
    <w:p w14:paraId="69350866"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1) tal on </w:t>
      </w:r>
      <w:bookmarkStart w:id="46" w:name="_Hlk158622296"/>
      <w:r w:rsidRPr="00D9208B">
        <w:rPr>
          <w:rFonts w:eastAsia="Calibri"/>
          <w:kern w:val="0"/>
          <w14:ligatures w14:val="none"/>
        </w:rPr>
        <w:t xml:space="preserve">kehtiv enne 2026. aasta 1. jaanuari antud tähtajaline elamisluba püsivalt Eestisse elama asumiseks </w:t>
      </w:r>
      <w:bookmarkEnd w:id="46"/>
      <w:r w:rsidRPr="00D9208B">
        <w:rPr>
          <w:rFonts w:eastAsia="Calibri"/>
          <w:kern w:val="0"/>
          <w14:ligatures w14:val="none"/>
        </w:rPr>
        <w:t>ja ta taotleb selle pikendamist;</w:t>
      </w:r>
    </w:p>
    <w:p w14:paraId="32902F89" w14:textId="77777777" w:rsidR="00C36B68" w:rsidRPr="00D9208B" w:rsidRDefault="00C36B68" w:rsidP="00C36B68">
      <w:pPr>
        <w:jc w:val="both"/>
        <w:rPr>
          <w:rFonts w:eastAsia="Calibri"/>
          <w:kern w:val="0"/>
          <w14:ligatures w14:val="none"/>
        </w:rPr>
      </w:pPr>
      <w:r w:rsidRPr="00D9208B">
        <w:rPr>
          <w:rFonts w:eastAsia="Calibri"/>
          <w:kern w:val="0"/>
          <w14:ligatures w14:val="none"/>
        </w:rPr>
        <w:t>2) ta on esitanud enne 2026. aasta 1. jaanuari tähtajalise elamisloa taotluse püsivalt Eestisse elama asumiseks ja otsus selle kohta tehakse pärast 2025. aasta 31. detsembrit.“.</w:t>
      </w:r>
    </w:p>
    <w:p w14:paraId="607C659F" w14:textId="77777777" w:rsidR="00C36B68" w:rsidRPr="00D9208B" w:rsidRDefault="00C36B68" w:rsidP="00C36B68">
      <w:pPr>
        <w:jc w:val="both"/>
        <w:rPr>
          <w:rFonts w:eastAsia="Calibri"/>
          <w:kern w:val="0"/>
          <w14:ligatures w14:val="none"/>
        </w:rPr>
      </w:pPr>
    </w:p>
    <w:p w14:paraId="1F537036" w14:textId="77777777" w:rsidR="00C36B68" w:rsidRPr="00D9208B" w:rsidRDefault="00C36B68" w:rsidP="00C36B68">
      <w:pPr>
        <w:jc w:val="both"/>
        <w:rPr>
          <w:rFonts w:eastAsia="Calibri"/>
          <w:b/>
          <w:bCs/>
          <w:kern w:val="0"/>
          <w14:ligatures w14:val="none"/>
        </w:rPr>
      </w:pPr>
      <w:r w:rsidRPr="00D9208B">
        <w:rPr>
          <w:rFonts w:eastAsia="Calibri"/>
          <w:b/>
          <w:bCs/>
          <w:kern w:val="0"/>
          <w14:ligatures w14:val="none"/>
        </w:rPr>
        <w:t>§ 2. Eestisse lähetatud töötajate töötingimuste seaduse § 5</w:t>
      </w:r>
      <w:r w:rsidRPr="00D9208B">
        <w:rPr>
          <w:rFonts w:eastAsia="Calibri"/>
          <w:b/>
          <w:bCs/>
          <w:kern w:val="0"/>
          <w:vertAlign w:val="superscript"/>
          <w14:ligatures w14:val="none"/>
        </w:rPr>
        <w:t>1</w:t>
      </w:r>
      <w:r w:rsidRPr="00D9208B">
        <w:rPr>
          <w:rFonts w:eastAsia="Calibri"/>
          <w:b/>
          <w:bCs/>
          <w:kern w:val="0"/>
          <w14:ligatures w14:val="none"/>
        </w:rPr>
        <w:t xml:space="preserve"> muutmine</w:t>
      </w:r>
    </w:p>
    <w:p w14:paraId="5F048D39" w14:textId="77777777" w:rsidR="00C36B68" w:rsidRPr="00D9208B" w:rsidRDefault="00C36B68" w:rsidP="00C36B68">
      <w:pPr>
        <w:jc w:val="both"/>
        <w:rPr>
          <w:rFonts w:eastAsia="Calibri"/>
          <w:kern w:val="0"/>
          <w14:ligatures w14:val="none"/>
        </w:rPr>
      </w:pPr>
    </w:p>
    <w:p w14:paraId="4CAABA18" w14:textId="77777777" w:rsidR="00C36B68" w:rsidRPr="00D9208B" w:rsidRDefault="00C36B68" w:rsidP="00C36B68">
      <w:pPr>
        <w:jc w:val="both"/>
        <w:rPr>
          <w:rFonts w:eastAsia="Calibri"/>
          <w:kern w:val="0"/>
          <w14:ligatures w14:val="none"/>
        </w:rPr>
      </w:pPr>
      <w:r w:rsidRPr="00D9208B">
        <w:rPr>
          <w:rFonts w:eastAsia="Calibri"/>
          <w:kern w:val="0"/>
          <w14:ligatures w14:val="none"/>
        </w:rPr>
        <w:t>Eestisse lähetatud töötajate töötingimuste seaduse §-s 5</w:t>
      </w:r>
      <w:r w:rsidRPr="00D9208B">
        <w:rPr>
          <w:rFonts w:eastAsia="Calibri"/>
          <w:kern w:val="0"/>
          <w:vertAlign w:val="superscript"/>
          <w14:ligatures w14:val="none"/>
        </w:rPr>
        <w:t>1</w:t>
      </w:r>
      <w:r w:rsidRPr="00D9208B">
        <w:rPr>
          <w:rFonts w:eastAsia="Calibri"/>
          <w:kern w:val="0"/>
          <w14:ligatures w14:val="none"/>
        </w:rPr>
        <w:t xml:space="preserve"> tehakse järgmised muudatused:</w:t>
      </w:r>
    </w:p>
    <w:p w14:paraId="4CB20442" w14:textId="77777777" w:rsidR="00C36B68" w:rsidRPr="00D9208B" w:rsidRDefault="00C36B68" w:rsidP="00C36B68">
      <w:pPr>
        <w:jc w:val="both"/>
        <w:rPr>
          <w:rFonts w:eastAsia="Calibri"/>
          <w:kern w:val="0"/>
          <w14:ligatures w14:val="none"/>
        </w:rPr>
      </w:pPr>
    </w:p>
    <w:p w14:paraId="645A3423"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w:t>
      </w:r>
      <w:r w:rsidRPr="00D9208B">
        <w:rPr>
          <w:rFonts w:eastAsia="Calibri"/>
          <w:kern w:val="0"/>
          <w14:ligatures w14:val="none"/>
        </w:rPr>
        <w:t xml:space="preserve"> lõike 1 punktist 3 jäetakse välja sõnad „arv, nende“;</w:t>
      </w:r>
    </w:p>
    <w:p w14:paraId="738F0C96" w14:textId="77777777" w:rsidR="00C36B68" w:rsidRPr="00D9208B" w:rsidRDefault="00C36B68" w:rsidP="00C36B68">
      <w:pPr>
        <w:jc w:val="both"/>
        <w:rPr>
          <w:rFonts w:eastAsia="Calibri"/>
          <w:kern w:val="0"/>
          <w14:ligatures w14:val="none"/>
        </w:rPr>
      </w:pPr>
    </w:p>
    <w:p w14:paraId="51E2C995"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2)</w:t>
      </w:r>
      <w:r w:rsidRPr="00D9208B">
        <w:rPr>
          <w:rFonts w:eastAsia="Calibri"/>
          <w:kern w:val="0"/>
          <w14:ligatures w14:val="none"/>
        </w:rPr>
        <w:t xml:space="preserve"> lõike 1 punktist 4 jäetakse välja sõnad „eeldatav kestvus ning“;</w:t>
      </w:r>
    </w:p>
    <w:p w14:paraId="045C32F9" w14:textId="77777777" w:rsidR="00C36B68" w:rsidRPr="00D9208B" w:rsidRDefault="00C36B68" w:rsidP="00C36B68">
      <w:pPr>
        <w:jc w:val="both"/>
        <w:rPr>
          <w:rFonts w:eastAsia="Calibri"/>
          <w:kern w:val="0"/>
          <w14:ligatures w14:val="none"/>
        </w:rPr>
      </w:pPr>
    </w:p>
    <w:p w14:paraId="601C25C4"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w:t>
      </w:r>
      <w:r w:rsidRPr="00D9208B">
        <w:rPr>
          <w:rFonts w:eastAsia="Calibri"/>
          <w:kern w:val="0"/>
          <w14:ligatures w14:val="none"/>
        </w:rPr>
        <w:t xml:space="preserve"> paragrahvi täiendatakse lõigetega 7 ja 8 järgmises sõnastuses:</w:t>
      </w:r>
    </w:p>
    <w:p w14:paraId="32E1A998" w14:textId="77777777" w:rsidR="00C36B68" w:rsidRPr="00D9208B" w:rsidRDefault="00C36B68" w:rsidP="00C36B68">
      <w:pPr>
        <w:jc w:val="both"/>
        <w:rPr>
          <w:rFonts w:eastAsia="Calibri"/>
          <w:kern w:val="0"/>
          <w14:ligatures w14:val="none"/>
        </w:rPr>
      </w:pPr>
    </w:p>
    <w:p w14:paraId="1633FA72" w14:textId="77777777" w:rsidR="00C36B68" w:rsidRPr="00D9208B" w:rsidRDefault="00C36B68" w:rsidP="00C36B68">
      <w:pPr>
        <w:jc w:val="both"/>
        <w:rPr>
          <w:rFonts w:eastAsia="Calibri"/>
          <w:kern w:val="0"/>
          <w14:ligatures w14:val="none"/>
        </w:rPr>
      </w:pPr>
      <w:r w:rsidRPr="00D9208B">
        <w:rPr>
          <w:rFonts w:eastAsia="Calibri"/>
          <w:kern w:val="0"/>
          <w14:ligatures w14:val="none"/>
        </w:rPr>
        <w:lastRenderedPageBreak/>
        <w:t xml:space="preserve">„(7) </w:t>
      </w:r>
      <w:r>
        <w:rPr>
          <w:rFonts w:eastAsia="Calibri"/>
          <w:kern w:val="0"/>
          <w14:ligatures w14:val="none"/>
        </w:rPr>
        <w:t>L</w:t>
      </w:r>
      <w:r w:rsidRPr="00D9208B">
        <w:rPr>
          <w:rFonts w:eastAsia="Calibri"/>
          <w:kern w:val="0"/>
          <w14:ligatures w14:val="none"/>
        </w:rPr>
        <w:t>ähetatud töötaja tööandja ei esita Tööinspektsioonile käesoleva paragrahvi lõikes 1 nimetatud andmeid, kui ta on need esitanud Politsei- ja Piirivalveametile välismaalaste seaduse alusel.</w:t>
      </w:r>
    </w:p>
    <w:p w14:paraId="631BB32A" w14:textId="77777777" w:rsidR="00C36B68" w:rsidRPr="00D9208B" w:rsidRDefault="00C36B68" w:rsidP="00C36B68">
      <w:pPr>
        <w:jc w:val="both"/>
        <w:rPr>
          <w:rFonts w:eastAsia="Calibri"/>
          <w:kern w:val="0"/>
          <w14:ligatures w14:val="none"/>
        </w:rPr>
      </w:pPr>
    </w:p>
    <w:p w14:paraId="38B54499"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(8) </w:t>
      </w:r>
      <w:r w:rsidRPr="00614D76">
        <w:rPr>
          <w:rFonts w:eastAsia="Calibri"/>
          <w:kern w:val="0"/>
          <w14:ligatures w14:val="none"/>
        </w:rPr>
        <w:t>Tööinspektsioonil on õigus saada Politsei- ja Piirivalveametilt lähetatud töötaja kohta käesoleva paragrahvi lõikes 1 nimetatud andmeid.</w:t>
      </w:r>
      <w:r w:rsidRPr="00D9208B">
        <w:rPr>
          <w:rFonts w:eastAsia="Calibri"/>
          <w:kern w:val="0"/>
          <w14:ligatures w14:val="none"/>
        </w:rPr>
        <w:t>“.</w:t>
      </w:r>
    </w:p>
    <w:p w14:paraId="1D158277" w14:textId="77777777" w:rsidR="00C36B68" w:rsidRPr="00D9208B" w:rsidRDefault="00C36B68" w:rsidP="00C36B68">
      <w:pPr>
        <w:jc w:val="both"/>
        <w:rPr>
          <w:rFonts w:eastAsia="Calibri"/>
          <w:kern w:val="0"/>
          <w14:ligatures w14:val="none"/>
        </w:rPr>
      </w:pPr>
    </w:p>
    <w:p w14:paraId="5D3AE3C0" w14:textId="77777777" w:rsidR="00C36B68" w:rsidRPr="00D9208B" w:rsidRDefault="00C36B68" w:rsidP="00C36B68">
      <w:pPr>
        <w:jc w:val="both"/>
        <w:rPr>
          <w:rFonts w:eastAsia="Calibri"/>
          <w:b/>
          <w:bCs/>
          <w:kern w:val="0"/>
          <w14:ligatures w14:val="none"/>
        </w:rPr>
      </w:pPr>
      <w:r w:rsidRPr="00D9208B">
        <w:rPr>
          <w:rFonts w:eastAsia="Calibri"/>
          <w:b/>
          <w:bCs/>
          <w:kern w:val="0"/>
          <w14:ligatures w14:val="none"/>
        </w:rPr>
        <w:t>§ 3. Euroopa Liidu kodaniku seaduse muutmine</w:t>
      </w:r>
    </w:p>
    <w:p w14:paraId="37401265" w14:textId="77777777" w:rsidR="00C36B68" w:rsidRPr="00D9208B" w:rsidRDefault="00C36B68" w:rsidP="00C36B68">
      <w:pPr>
        <w:jc w:val="both"/>
        <w:rPr>
          <w:rFonts w:eastAsia="Calibri"/>
          <w:kern w:val="0"/>
          <w14:ligatures w14:val="none"/>
        </w:rPr>
      </w:pPr>
    </w:p>
    <w:p w14:paraId="300E77C5" w14:textId="77777777" w:rsidR="00C36B68" w:rsidRPr="00D9208B" w:rsidRDefault="00C36B68" w:rsidP="00C36B68">
      <w:pPr>
        <w:jc w:val="both"/>
        <w:rPr>
          <w:rFonts w:eastAsia="Calibri"/>
          <w:kern w:val="0"/>
          <w14:ligatures w14:val="none"/>
        </w:rPr>
      </w:pPr>
      <w:r w:rsidRPr="00D9208B">
        <w:rPr>
          <w:rFonts w:eastAsia="Calibri"/>
          <w:kern w:val="0"/>
          <w14:ligatures w14:val="none"/>
        </w:rPr>
        <w:t>Euroopa Liidu kodaniku seaduses tehakse järgmised muudatused:</w:t>
      </w:r>
    </w:p>
    <w:p w14:paraId="36159A8E" w14:textId="77777777" w:rsidR="00C36B68" w:rsidRPr="00D9208B" w:rsidRDefault="00C36B68" w:rsidP="00C36B68">
      <w:pPr>
        <w:jc w:val="both"/>
        <w:rPr>
          <w:rFonts w:eastAsia="Calibri"/>
          <w:kern w:val="0"/>
          <w14:ligatures w14:val="none"/>
        </w:rPr>
      </w:pPr>
    </w:p>
    <w:p w14:paraId="75D71931"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1)</w:t>
      </w:r>
      <w:r w:rsidRPr="00D9208B">
        <w:rPr>
          <w:rFonts w:eastAsia="Calibri"/>
          <w:kern w:val="0"/>
          <w14:ligatures w14:val="none"/>
        </w:rPr>
        <w:t xml:space="preserve"> seadust täiendatakse §-ga 23</w:t>
      </w:r>
      <w:r w:rsidRPr="00D9208B">
        <w:rPr>
          <w:rFonts w:eastAsia="Calibri"/>
          <w:kern w:val="0"/>
          <w:vertAlign w:val="superscript"/>
          <w14:ligatures w14:val="none"/>
        </w:rPr>
        <w:t>1</w:t>
      </w:r>
      <w:r w:rsidRPr="00D9208B">
        <w:rPr>
          <w:rFonts w:eastAsia="Calibri"/>
          <w:kern w:val="0"/>
          <w14:ligatures w14:val="none"/>
        </w:rPr>
        <w:t xml:space="preserve"> järgmises sõnastuses:</w:t>
      </w:r>
    </w:p>
    <w:p w14:paraId="57EE644F" w14:textId="77777777" w:rsidR="00C36B68" w:rsidRPr="00D9208B" w:rsidRDefault="00C36B68" w:rsidP="00C36B68">
      <w:pPr>
        <w:jc w:val="both"/>
        <w:rPr>
          <w:rFonts w:eastAsia="Calibri"/>
          <w:kern w:val="0"/>
          <w14:ligatures w14:val="none"/>
        </w:rPr>
      </w:pPr>
    </w:p>
    <w:p w14:paraId="6F8B201C" w14:textId="77777777" w:rsidR="00C36B68" w:rsidRPr="00D9208B" w:rsidRDefault="00C36B68" w:rsidP="00C36B68">
      <w:pPr>
        <w:jc w:val="both"/>
        <w:rPr>
          <w:b/>
          <w:bCs/>
          <w:kern w:val="0"/>
          <w14:ligatures w14:val="none"/>
        </w:rPr>
      </w:pPr>
      <w:r w:rsidRPr="00D9208B">
        <w:rPr>
          <w:b/>
          <w:bCs/>
          <w:kern w:val="0"/>
          <w14:ligatures w14:val="none"/>
        </w:rPr>
        <w:t>„§ 23</w:t>
      </w:r>
      <w:r w:rsidRPr="00D9208B">
        <w:rPr>
          <w:b/>
          <w:bCs/>
          <w:kern w:val="0"/>
          <w:vertAlign w:val="superscript"/>
          <w14:ligatures w14:val="none"/>
        </w:rPr>
        <w:t>1</w:t>
      </w:r>
      <w:r w:rsidRPr="00D9208B">
        <w:rPr>
          <w:b/>
          <w:bCs/>
          <w:kern w:val="0"/>
          <w14:ligatures w14:val="none"/>
        </w:rPr>
        <w:t xml:space="preserve">. Tähtajalise elamisõiguse taotlemiseks nõutud </w:t>
      </w:r>
      <w:r>
        <w:rPr>
          <w:b/>
          <w:bCs/>
          <w:kern w:val="0"/>
          <w14:ligatures w14:val="none"/>
        </w:rPr>
        <w:t xml:space="preserve">andmete ja tõendite </w:t>
      </w:r>
      <w:r w:rsidRPr="00D9208B">
        <w:rPr>
          <w:b/>
          <w:bCs/>
          <w:kern w:val="0"/>
          <w14:ligatures w14:val="none"/>
        </w:rPr>
        <w:t>elektrooniline esitamine</w:t>
      </w:r>
    </w:p>
    <w:p w14:paraId="475BC436" w14:textId="77777777" w:rsidR="00C36B68" w:rsidRPr="00D9208B" w:rsidRDefault="00C36B68" w:rsidP="00C36B68">
      <w:pPr>
        <w:jc w:val="both"/>
        <w:rPr>
          <w:b/>
          <w:bCs/>
          <w:kern w:val="0"/>
          <w14:ligatures w14:val="none"/>
        </w:rPr>
      </w:pPr>
    </w:p>
    <w:p w14:paraId="26833724" w14:textId="77777777" w:rsidR="00C36B68" w:rsidRPr="00D9208B" w:rsidRDefault="00C36B68" w:rsidP="00C36B68">
      <w:pPr>
        <w:jc w:val="both"/>
        <w:rPr>
          <w:kern w:val="0"/>
          <w14:ligatures w14:val="none"/>
        </w:rPr>
      </w:pPr>
      <w:r w:rsidRPr="00D9208B">
        <w:rPr>
          <w:kern w:val="0"/>
          <w14:ligatures w14:val="none"/>
        </w:rPr>
        <w:t xml:space="preserve">(1) Perekonnaliige võib esitada tähtajalise elamisõiguse taotlemiseks nõutud </w:t>
      </w:r>
      <w:r>
        <w:rPr>
          <w:kern w:val="0"/>
          <w14:ligatures w14:val="none"/>
        </w:rPr>
        <w:t xml:space="preserve">andmed ja tõendid </w:t>
      </w:r>
      <w:r w:rsidRPr="00D9208B">
        <w:rPr>
          <w:kern w:val="0"/>
          <w14:ligatures w14:val="none"/>
        </w:rPr>
        <w:t>elektroonilise kanali kaudu Politsei- ja Piirivalveametile enne tähtajalise elamisõiguse taotluse esitamist käesoleva seaduse §-s 24 sätestatud korras.</w:t>
      </w:r>
    </w:p>
    <w:p w14:paraId="12E72CA8" w14:textId="77777777" w:rsidR="00C36B68" w:rsidRPr="00D9208B" w:rsidRDefault="00C36B68" w:rsidP="00C36B68">
      <w:pPr>
        <w:jc w:val="both"/>
        <w:rPr>
          <w:kern w:val="0"/>
          <w14:ligatures w14:val="none"/>
        </w:rPr>
      </w:pPr>
    </w:p>
    <w:p w14:paraId="49A8F4EF" w14:textId="77777777" w:rsidR="00C36B68" w:rsidRPr="00614D76" w:rsidRDefault="00C36B68" w:rsidP="00C36B68">
      <w:pPr>
        <w:jc w:val="both"/>
        <w:rPr>
          <w:kern w:val="0"/>
          <w14:ligatures w14:val="none"/>
        </w:rPr>
      </w:pPr>
      <w:r w:rsidRPr="00614D76">
        <w:rPr>
          <w:kern w:val="0"/>
          <w14:ligatures w14:val="none"/>
        </w:rPr>
        <w:t xml:space="preserve">(2) Tähtajalise elamisõiguse taotlemiseks nõutud </w:t>
      </w:r>
      <w:r>
        <w:rPr>
          <w:kern w:val="0"/>
          <w14:ligatures w14:val="none"/>
        </w:rPr>
        <w:t xml:space="preserve">andmeid ja </w:t>
      </w:r>
      <w:r w:rsidRPr="00614D76">
        <w:rPr>
          <w:kern w:val="0"/>
          <w14:ligatures w14:val="none"/>
        </w:rPr>
        <w:t>tõendeid</w:t>
      </w:r>
      <w:r>
        <w:rPr>
          <w:kern w:val="0"/>
          <w14:ligatures w14:val="none"/>
        </w:rPr>
        <w:t xml:space="preserve"> </w:t>
      </w:r>
      <w:r w:rsidRPr="00614D76">
        <w:rPr>
          <w:kern w:val="0"/>
          <w14:ligatures w14:val="none"/>
        </w:rPr>
        <w:t>ei käsitata tähtajalise elamisõiguse taotlusena ning perekonnaliige ei pea neid digiallkirjastama, kui tal ei ole Eesti kehtivat digitaalset dokumenti.</w:t>
      </w:r>
    </w:p>
    <w:p w14:paraId="71C94EBC" w14:textId="77777777" w:rsidR="00C36B68" w:rsidRPr="00614D76" w:rsidRDefault="00C36B68" w:rsidP="00C36B68">
      <w:pPr>
        <w:jc w:val="both"/>
        <w:rPr>
          <w:kern w:val="0"/>
          <w14:ligatures w14:val="none"/>
        </w:rPr>
      </w:pPr>
    </w:p>
    <w:p w14:paraId="52DE814D" w14:textId="77777777" w:rsidR="00C36B68" w:rsidRPr="00D9208B" w:rsidRDefault="00C36B68" w:rsidP="00C36B68">
      <w:pPr>
        <w:jc w:val="both"/>
        <w:rPr>
          <w:kern w:val="0"/>
          <w14:ligatures w14:val="none"/>
        </w:rPr>
      </w:pPr>
      <w:r w:rsidRPr="00614D76">
        <w:rPr>
          <w:kern w:val="0"/>
          <w14:ligatures w14:val="none"/>
        </w:rPr>
        <w:t xml:space="preserve">(3) Tähtajalise elamisõiguse taotlemiseks nõutud </w:t>
      </w:r>
      <w:r>
        <w:rPr>
          <w:kern w:val="0"/>
          <w14:ligatures w14:val="none"/>
        </w:rPr>
        <w:t xml:space="preserve">andmeid ja </w:t>
      </w:r>
      <w:r w:rsidRPr="00614D76">
        <w:rPr>
          <w:kern w:val="0"/>
          <w14:ligatures w14:val="none"/>
        </w:rPr>
        <w:t>tõendeid</w:t>
      </w:r>
      <w:r>
        <w:rPr>
          <w:kern w:val="0"/>
          <w14:ligatures w14:val="none"/>
        </w:rPr>
        <w:t xml:space="preserve"> </w:t>
      </w:r>
      <w:r w:rsidRPr="00614D76">
        <w:rPr>
          <w:kern w:val="0"/>
          <w14:ligatures w14:val="none"/>
        </w:rPr>
        <w:t xml:space="preserve">töödeldakse elamislubade ja töölubade registris kuus kuud nende esitamisest arvates. Tähtajalise elamisõiguse taotluse esitamise korral käsitatakse tähtajalise elamisõiguse taotlemiseks nõutud </w:t>
      </w:r>
      <w:r>
        <w:rPr>
          <w:kern w:val="0"/>
          <w14:ligatures w14:val="none"/>
        </w:rPr>
        <w:t xml:space="preserve">andmeid ja </w:t>
      </w:r>
      <w:r w:rsidRPr="00614D76">
        <w:rPr>
          <w:kern w:val="0"/>
          <w14:ligatures w14:val="none"/>
        </w:rPr>
        <w:t>tõendeid tähtajalise elamisõiguse taotluse andmetena.</w:t>
      </w:r>
      <w:r w:rsidRPr="00D9208B">
        <w:rPr>
          <w:kern w:val="0"/>
          <w14:ligatures w14:val="none"/>
        </w:rPr>
        <w:t>“;</w:t>
      </w:r>
    </w:p>
    <w:p w14:paraId="3D133C51" w14:textId="77777777" w:rsidR="00C36B68" w:rsidRPr="00D9208B" w:rsidRDefault="00C36B68" w:rsidP="00C36B68">
      <w:pPr>
        <w:jc w:val="both"/>
        <w:rPr>
          <w:kern w:val="0"/>
          <w14:ligatures w14:val="none"/>
        </w:rPr>
      </w:pPr>
    </w:p>
    <w:p w14:paraId="25FDC4FF" w14:textId="77777777" w:rsidR="00C36B68" w:rsidRPr="00D9208B" w:rsidRDefault="00C36B68" w:rsidP="00C36B68">
      <w:pPr>
        <w:jc w:val="both"/>
        <w:rPr>
          <w:kern w:val="0"/>
          <w14:ligatures w14:val="none"/>
        </w:rPr>
      </w:pPr>
      <w:r w:rsidRPr="00D9208B">
        <w:rPr>
          <w:b/>
          <w:bCs/>
          <w:kern w:val="0"/>
          <w14:ligatures w14:val="none"/>
        </w:rPr>
        <w:t xml:space="preserve">2) </w:t>
      </w:r>
      <w:r w:rsidRPr="00D9208B">
        <w:rPr>
          <w:kern w:val="0"/>
          <w14:ligatures w14:val="none"/>
        </w:rPr>
        <w:t>paragrahvi 23</w:t>
      </w:r>
      <w:r w:rsidRPr="00D9208B">
        <w:rPr>
          <w:kern w:val="0"/>
          <w:vertAlign w:val="superscript"/>
          <w14:ligatures w14:val="none"/>
        </w:rPr>
        <w:t>1</w:t>
      </w:r>
      <w:r w:rsidRPr="00D9208B">
        <w:rPr>
          <w:kern w:val="0"/>
          <w14:ligatures w14:val="none"/>
        </w:rPr>
        <w:t xml:space="preserve"> lõike 3 esimesest lausest, § 49</w:t>
      </w:r>
      <w:r w:rsidRPr="00D9208B">
        <w:rPr>
          <w:kern w:val="0"/>
          <w:vertAlign w:val="superscript"/>
          <w14:ligatures w14:val="none"/>
        </w:rPr>
        <w:t>1</w:t>
      </w:r>
      <w:r w:rsidRPr="00D9208B">
        <w:rPr>
          <w:kern w:val="0"/>
          <w14:ligatures w14:val="none"/>
        </w:rPr>
        <w:t xml:space="preserve"> lõikest 3 ja § 52 lõikest 2 jäetakse välja sõnad „ja töölubade“;</w:t>
      </w:r>
    </w:p>
    <w:p w14:paraId="137B2EC0" w14:textId="77777777" w:rsidR="00C36B68" w:rsidRPr="00D9208B" w:rsidRDefault="00C36B68" w:rsidP="00C36B68">
      <w:pPr>
        <w:jc w:val="both"/>
        <w:rPr>
          <w:kern w:val="0"/>
          <w14:ligatures w14:val="none"/>
        </w:rPr>
      </w:pPr>
    </w:p>
    <w:p w14:paraId="77BD337E"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w:t>
      </w:r>
      <w:r w:rsidRPr="00D9208B">
        <w:rPr>
          <w:rFonts w:eastAsia="Calibri"/>
          <w:kern w:val="0"/>
          <w14:ligatures w14:val="none"/>
        </w:rPr>
        <w:t xml:space="preserve"> paragrahvi 24 täiendatakse lõikega 2</w:t>
      </w:r>
      <w:r w:rsidRPr="00D9208B">
        <w:rPr>
          <w:rFonts w:eastAsia="Calibri"/>
          <w:kern w:val="0"/>
          <w:vertAlign w:val="superscript"/>
          <w14:ligatures w14:val="none"/>
        </w:rPr>
        <w:t>1</w:t>
      </w:r>
      <w:r w:rsidRPr="00D9208B">
        <w:rPr>
          <w:rFonts w:eastAsia="Calibri"/>
          <w:kern w:val="0"/>
          <w14:ligatures w14:val="none"/>
        </w:rPr>
        <w:t xml:space="preserve"> järgmises sõnastuses:</w:t>
      </w:r>
    </w:p>
    <w:p w14:paraId="306D6E5F" w14:textId="77777777" w:rsidR="00C36B68" w:rsidRPr="00D9208B" w:rsidRDefault="00C36B68" w:rsidP="00C36B68">
      <w:pPr>
        <w:jc w:val="both"/>
        <w:rPr>
          <w:rFonts w:eastAsia="Calibri"/>
          <w:kern w:val="0"/>
          <w14:ligatures w14:val="none"/>
        </w:rPr>
      </w:pPr>
    </w:p>
    <w:p w14:paraId="71300741" w14:textId="6703B651" w:rsidR="00C36B68" w:rsidRPr="00D9208B" w:rsidRDefault="00C36B68" w:rsidP="00C36B68">
      <w:pPr>
        <w:jc w:val="both"/>
        <w:rPr>
          <w:rFonts w:eastAsia="Calibri"/>
          <w:kern w:val="0"/>
          <w14:ligatures w14:val="none"/>
        </w:rPr>
      </w:pPr>
      <w:r w:rsidRPr="00D9208B">
        <w:rPr>
          <w:rFonts w:eastAsia="Calibri"/>
          <w:kern w:val="0"/>
          <w14:ligatures w14:val="none"/>
        </w:rPr>
        <w:t>„(2</w:t>
      </w:r>
      <w:r w:rsidRPr="00D9208B">
        <w:rPr>
          <w:rFonts w:eastAsia="Calibri"/>
          <w:kern w:val="0"/>
          <w:vertAlign w:val="superscript"/>
          <w14:ligatures w14:val="none"/>
        </w:rPr>
        <w:t>1</w:t>
      </w:r>
      <w:r w:rsidRPr="00D9208B">
        <w:rPr>
          <w:rFonts w:eastAsia="Calibri"/>
          <w:kern w:val="0"/>
          <w14:ligatures w14:val="none"/>
        </w:rPr>
        <w:t xml:space="preserve">) </w:t>
      </w:r>
      <w:r w:rsidR="0044721A" w:rsidRPr="00D9208B">
        <w:rPr>
          <w:rFonts w:eastAsia="Calibri"/>
          <w:kern w:val="0"/>
          <w14:ligatures w14:val="none"/>
        </w:rPr>
        <w:t xml:space="preserve">Kui perekonnaliige on esitanud tähtajalise elamisõiguse taotlemiseks nõutud andmed </w:t>
      </w:r>
      <w:r w:rsidR="0044721A">
        <w:rPr>
          <w:rFonts w:eastAsia="Calibri"/>
          <w:kern w:val="0"/>
          <w14:ligatures w14:val="none"/>
        </w:rPr>
        <w:t xml:space="preserve">ja tõendid </w:t>
      </w:r>
      <w:r w:rsidR="0044721A" w:rsidRPr="00D9208B">
        <w:rPr>
          <w:rFonts w:eastAsia="Calibri"/>
          <w:kern w:val="0"/>
          <w14:ligatures w14:val="none"/>
        </w:rPr>
        <w:t>elektroonilise kanali kaudu, kinnitab ta nende õigsust tähtajalise elamisõiguse taotluse allkirjastamisega. Tähtajalise elamisõiguse taotluse võib allkirjastada taotluse vastuvõtmiseks pädeva asutuse infotehnoloogilise vahendiga</w:t>
      </w:r>
      <w:r w:rsidRPr="00D9208B">
        <w:rPr>
          <w:rFonts w:eastAsia="Calibri"/>
          <w:kern w:val="0"/>
          <w14:ligatures w14:val="none"/>
        </w:rPr>
        <w:t>.“.</w:t>
      </w:r>
    </w:p>
    <w:p w14:paraId="5A933329" w14:textId="77777777" w:rsidR="00C36B68" w:rsidRPr="00D9208B" w:rsidRDefault="00C36B68" w:rsidP="00C36B68">
      <w:pPr>
        <w:jc w:val="both"/>
        <w:rPr>
          <w:rFonts w:eastAsia="Calibri"/>
          <w:kern w:val="0"/>
          <w14:ligatures w14:val="none"/>
        </w:rPr>
      </w:pPr>
    </w:p>
    <w:p w14:paraId="5C1E911F" w14:textId="77777777" w:rsidR="00C36B68" w:rsidRPr="00D9208B" w:rsidRDefault="00C36B68" w:rsidP="00C36B68">
      <w:pPr>
        <w:jc w:val="both"/>
        <w:rPr>
          <w:rFonts w:eastAsia="Calibri"/>
          <w:b/>
          <w:bCs/>
          <w:kern w:val="0"/>
          <w14:ligatures w14:val="none"/>
        </w:rPr>
      </w:pPr>
      <w:bookmarkStart w:id="47" w:name="_Hlk146528251"/>
      <w:r w:rsidRPr="00D9208B">
        <w:rPr>
          <w:rFonts w:eastAsia="Calibri"/>
          <w:b/>
          <w:bCs/>
          <w:kern w:val="0"/>
          <w14:ligatures w14:val="none"/>
        </w:rPr>
        <w:t>§ 4. Karistusseadustiku § 260</w:t>
      </w:r>
      <w:r w:rsidRPr="00D9208B">
        <w:rPr>
          <w:rFonts w:eastAsia="Calibri"/>
          <w:b/>
          <w:bCs/>
          <w:kern w:val="0"/>
          <w:vertAlign w:val="superscript"/>
          <w14:ligatures w14:val="none"/>
        </w:rPr>
        <w:t>1</w:t>
      </w:r>
      <w:r w:rsidRPr="00D9208B">
        <w:rPr>
          <w:rFonts w:eastAsia="Calibri"/>
          <w:b/>
          <w:bCs/>
          <w:kern w:val="0"/>
          <w14:ligatures w14:val="none"/>
        </w:rPr>
        <w:t xml:space="preserve"> täiendamine</w:t>
      </w:r>
    </w:p>
    <w:p w14:paraId="1BB23B50" w14:textId="77777777" w:rsidR="00C36B68" w:rsidRPr="00D9208B" w:rsidRDefault="00C36B68" w:rsidP="00C36B68">
      <w:pPr>
        <w:jc w:val="both"/>
        <w:rPr>
          <w:rFonts w:eastAsia="Calibri"/>
          <w:kern w:val="0"/>
          <w14:ligatures w14:val="none"/>
        </w:rPr>
      </w:pPr>
    </w:p>
    <w:p w14:paraId="1F9A38DE" w14:textId="77777777" w:rsidR="00C36B68" w:rsidRPr="00D9208B" w:rsidRDefault="00C36B68" w:rsidP="00C36B68">
      <w:pPr>
        <w:jc w:val="both"/>
        <w:rPr>
          <w:rFonts w:eastAsia="Calibri"/>
          <w:kern w:val="0"/>
          <w14:ligatures w14:val="none"/>
        </w:rPr>
      </w:pPr>
      <w:r w:rsidRPr="00D9208B">
        <w:rPr>
          <w:rFonts w:eastAsia="Calibri"/>
          <w:kern w:val="0"/>
          <w14:ligatures w14:val="none"/>
        </w:rPr>
        <w:t>Karistusseadustiku § 260</w:t>
      </w:r>
      <w:r w:rsidRPr="00D9208B">
        <w:rPr>
          <w:rFonts w:eastAsia="Calibri"/>
          <w:kern w:val="0"/>
          <w:vertAlign w:val="superscript"/>
          <w14:ligatures w14:val="none"/>
        </w:rPr>
        <w:t>1</w:t>
      </w:r>
      <w:r w:rsidRPr="00D9208B">
        <w:rPr>
          <w:rFonts w:eastAsia="Calibri"/>
          <w:kern w:val="0"/>
          <w14:ligatures w14:val="none"/>
        </w:rPr>
        <w:t xml:space="preserve"> lõike 1 sissejuhatavat lauseosa täiendatakse pärast sõna „poolt“ sõnadega „</w:t>
      </w:r>
      <w:bookmarkStart w:id="48" w:name="_Hlk159327359"/>
      <w:bookmarkStart w:id="49" w:name="_Hlk163483779"/>
      <w:r w:rsidRPr="00D9208B">
        <w:rPr>
          <w:rFonts w:eastAsia="Calibri"/>
          <w:kern w:val="0"/>
          <w14:ligatures w14:val="none"/>
        </w:rPr>
        <w:t>või tema juhatuse liikme või muu esindaja poolt, kellele oli tööandja vastava kohustuse täitmise delegeerinud</w:t>
      </w:r>
      <w:bookmarkEnd w:id="48"/>
      <w:r w:rsidRPr="00D9208B">
        <w:rPr>
          <w:rFonts w:eastAsia="Calibri"/>
          <w:kern w:val="0"/>
          <w14:ligatures w14:val="none"/>
        </w:rPr>
        <w:t>,“.</w:t>
      </w:r>
      <w:bookmarkEnd w:id="47"/>
      <w:bookmarkEnd w:id="49"/>
    </w:p>
    <w:p w14:paraId="7A845717" w14:textId="77777777" w:rsidR="00C36B68" w:rsidRPr="00D9208B" w:rsidRDefault="00C36B68" w:rsidP="00C36B68">
      <w:pPr>
        <w:jc w:val="both"/>
        <w:rPr>
          <w:rFonts w:eastAsia="Calibri"/>
          <w:kern w:val="0"/>
          <w14:ligatures w14:val="none"/>
        </w:rPr>
      </w:pPr>
    </w:p>
    <w:p w14:paraId="420E0145" w14:textId="77777777" w:rsidR="00C36B68" w:rsidRPr="00D9208B" w:rsidRDefault="00C36B68" w:rsidP="00C36B68">
      <w:pPr>
        <w:jc w:val="both"/>
        <w:rPr>
          <w:rFonts w:eastAsia="Calibri"/>
          <w:b/>
          <w:bCs/>
          <w:kern w:val="0"/>
          <w14:ligatures w14:val="none"/>
        </w:rPr>
      </w:pPr>
      <w:r w:rsidRPr="00D9208B">
        <w:rPr>
          <w:rFonts w:eastAsia="Calibri"/>
          <w:b/>
          <w:bCs/>
          <w:kern w:val="0"/>
          <w14:ligatures w14:val="none"/>
        </w:rPr>
        <w:t>§ 5. Maksukorralduse seaduse § 25</w:t>
      </w:r>
      <w:r w:rsidRPr="00D9208B">
        <w:rPr>
          <w:rFonts w:eastAsia="Calibri"/>
          <w:b/>
          <w:bCs/>
          <w:kern w:val="0"/>
          <w:vertAlign w:val="superscript"/>
          <w14:ligatures w14:val="none"/>
        </w:rPr>
        <w:t>5</w:t>
      </w:r>
      <w:r w:rsidRPr="00D9208B">
        <w:rPr>
          <w:rFonts w:eastAsia="Calibri"/>
          <w:b/>
          <w:bCs/>
          <w:kern w:val="0"/>
          <w14:ligatures w14:val="none"/>
        </w:rPr>
        <w:t xml:space="preserve"> muutmine</w:t>
      </w:r>
    </w:p>
    <w:p w14:paraId="2E538DE8" w14:textId="77777777" w:rsidR="00C36B68" w:rsidRPr="00D9208B" w:rsidRDefault="00C36B68" w:rsidP="00C36B68">
      <w:pPr>
        <w:jc w:val="both"/>
        <w:rPr>
          <w:rFonts w:eastAsia="Calibri"/>
          <w:kern w:val="0"/>
          <w14:ligatures w14:val="none"/>
        </w:rPr>
      </w:pPr>
    </w:p>
    <w:p w14:paraId="5677CEF4" w14:textId="77777777" w:rsidR="00C36B68" w:rsidRPr="00D9208B" w:rsidRDefault="00C36B68" w:rsidP="00C36B68">
      <w:pPr>
        <w:jc w:val="both"/>
        <w:rPr>
          <w:rFonts w:eastAsia="Calibri"/>
          <w:kern w:val="0"/>
          <w14:ligatures w14:val="none"/>
        </w:rPr>
      </w:pPr>
      <w:r w:rsidRPr="00D9208B">
        <w:rPr>
          <w:rFonts w:eastAsia="Calibri"/>
          <w:kern w:val="0"/>
          <w14:ligatures w14:val="none"/>
        </w:rPr>
        <w:t>Maksukorralduse seaduse §-s 25</w:t>
      </w:r>
      <w:r w:rsidRPr="00D9208B">
        <w:rPr>
          <w:rFonts w:eastAsia="Calibri"/>
          <w:kern w:val="0"/>
          <w:vertAlign w:val="superscript"/>
          <w14:ligatures w14:val="none"/>
        </w:rPr>
        <w:t>5</w:t>
      </w:r>
      <w:r w:rsidRPr="00D9208B">
        <w:rPr>
          <w:rFonts w:eastAsia="Calibri"/>
          <w:kern w:val="0"/>
          <w14:ligatures w14:val="none"/>
        </w:rPr>
        <w:t xml:space="preserve"> tehakse järgmised muudatused:</w:t>
      </w:r>
    </w:p>
    <w:p w14:paraId="4D4B4008" w14:textId="77777777" w:rsidR="00C36B68" w:rsidRPr="00D9208B" w:rsidRDefault="00C36B68" w:rsidP="00C36B68">
      <w:pPr>
        <w:jc w:val="both"/>
        <w:rPr>
          <w:rFonts w:eastAsia="Calibri"/>
          <w:b/>
          <w:bCs/>
          <w:kern w:val="0"/>
          <w14:ligatures w14:val="none"/>
        </w:rPr>
      </w:pPr>
    </w:p>
    <w:p w14:paraId="5AE44121"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lastRenderedPageBreak/>
        <w:t>1)</w:t>
      </w:r>
      <w:r w:rsidRPr="00D9208B">
        <w:rPr>
          <w:rFonts w:eastAsia="Calibri"/>
          <w:kern w:val="0"/>
          <w14:ligatures w14:val="none"/>
        </w:rPr>
        <w:t xml:space="preserve"> sissejuhatavat lauseosa täiendatakse pärast sõnu „sihtasutuste registri“ sõnadega „</w:t>
      </w:r>
      <w:bookmarkStart w:id="50" w:name="_Hlk163483939"/>
      <w:r w:rsidRPr="00D9208B">
        <w:rPr>
          <w:rFonts w:eastAsia="Calibri"/>
          <w:kern w:val="0"/>
          <w14:ligatures w14:val="none"/>
        </w:rPr>
        <w:t>, elamislubade ja töölubade registri, viisaregistri, välismaalase lühiajalise Eestis töötamise registreerimise andmekogu</w:t>
      </w:r>
      <w:bookmarkEnd w:id="50"/>
      <w:r w:rsidRPr="00D9208B">
        <w:rPr>
          <w:rFonts w:eastAsia="Calibri"/>
          <w:kern w:val="0"/>
          <w14:ligatures w14:val="none"/>
        </w:rPr>
        <w:t>“;</w:t>
      </w:r>
    </w:p>
    <w:p w14:paraId="01A3811C" w14:textId="77777777" w:rsidR="00C36B68" w:rsidRPr="00D9208B" w:rsidRDefault="00C36B68" w:rsidP="00C36B68">
      <w:pPr>
        <w:jc w:val="both"/>
        <w:rPr>
          <w:rFonts w:eastAsia="Calibri"/>
          <w:kern w:val="0"/>
          <w14:ligatures w14:val="none"/>
        </w:rPr>
      </w:pPr>
    </w:p>
    <w:p w14:paraId="789CB4C8"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 xml:space="preserve">2) </w:t>
      </w:r>
      <w:r w:rsidRPr="00D9208B">
        <w:rPr>
          <w:rFonts w:eastAsia="Calibri"/>
          <w:kern w:val="0"/>
          <w14:ligatures w14:val="none"/>
        </w:rPr>
        <w:t>sissejuhatavast lauseosast jäetakse välja sõnad „ja töölubade“;</w:t>
      </w:r>
    </w:p>
    <w:p w14:paraId="2ED063E8" w14:textId="77777777" w:rsidR="00C36B68" w:rsidRPr="00D9208B" w:rsidRDefault="00C36B68" w:rsidP="00C36B68">
      <w:pPr>
        <w:jc w:val="both"/>
        <w:rPr>
          <w:rFonts w:eastAsia="Calibri"/>
          <w:kern w:val="0"/>
          <w14:ligatures w14:val="none"/>
        </w:rPr>
      </w:pPr>
    </w:p>
    <w:p w14:paraId="0B95750E" w14:textId="77777777" w:rsidR="00C36B68" w:rsidRPr="00D9208B" w:rsidRDefault="00C36B68" w:rsidP="00C36B68">
      <w:pPr>
        <w:jc w:val="both"/>
        <w:rPr>
          <w:rFonts w:eastAsia="Calibri"/>
          <w:kern w:val="0"/>
          <w14:ligatures w14:val="none"/>
        </w:rPr>
      </w:pPr>
      <w:r w:rsidRPr="00D9208B">
        <w:rPr>
          <w:rFonts w:eastAsia="Calibri"/>
          <w:b/>
          <w:bCs/>
          <w:kern w:val="0"/>
          <w14:ligatures w14:val="none"/>
        </w:rPr>
        <w:t>3)</w:t>
      </w:r>
      <w:r w:rsidRPr="00D9208B">
        <w:rPr>
          <w:rFonts w:eastAsia="Calibri"/>
          <w:kern w:val="0"/>
          <w14:ligatures w14:val="none"/>
        </w:rPr>
        <w:t xml:space="preserve"> paragrahvi täiendatakse punktiga 6 järgmises sõnastuses:</w:t>
      </w:r>
    </w:p>
    <w:p w14:paraId="7FB84F48" w14:textId="77777777" w:rsidR="00C36B68" w:rsidRPr="00D9208B" w:rsidRDefault="00C36B68" w:rsidP="00C36B68">
      <w:pPr>
        <w:jc w:val="both"/>
        <w:rPr>
          <w:rFonts w:eastAsia="Calibri"/>
          <w:kern w:val="0"/>
          <w14:ligatures w14:val="none"/>
        </w:rPr>
      </w:pPr>
    </w:p>
    <w:p w14:paraId="5CC67C02" w14:textId="77777777" w:rsidR="00C36B68" w:rsidRPr="00D9208B" w:rsidRDefault="00C36B68" w:rsidP="00C36B68">
      <w:pPr>
        <w:jc w:val="both"/>
        <w:rPr>
          <w:rFonts w:eastAsia="Calibri"/>
          <w:kern w:val="0"/>
          <w14:ligatures w14:val="none"/>
        </w:rPr>
      </w:pPr>
      <w:r w:rsidRPr="00D9208B">
        <w:rPr>
          <w:rFonts w:eastAsia="Calibri"/>
          <w:kern w:val="0"/>
          <w14:ligatures w14:val="none"/>
        </w:rPr>
        <w:t xml:space="preserve">„6) </w:t>
      </w:r>
      <w:bookmarkStart w:id="51" w:name="_Hlk134182490"/>
      <w:r w:rsidRPr="00D9208B">
        <w:rPr>
          <w:rFonts w:eastAsia="Calibri"/>
          <w:kern w:val="0"/>
          <w14:ligatures w14:val="none"/>
        </w:rPr>
        <w:t>välismaalaste seaduse alusel tehtud otsus Eestis viibimise või töötamise õiguse andmise või lõpetamise kohta.</w:t>
      </w:r>
      <w:bookmarkEnd w:id="51"/>
      <w:r w:rsidRPr="00D9208B">
        <w:rPr>
          <w:rFonts w:eastAsia="Calibri"/>
          <w:kern w:val="0"/>
          <w14:ligatures w14:val="none"/>
        </w:rPr>
        <w:t>“.</w:t>
      </w:r>
    </w:p>
    <w:p w14:paraId="4590467F" w14:textId="77777777" w:rsidR="00C36B68" w:rsidRPr="00D9208B" w:rsidRDefault="00C36B68" w:rsidP="00C36B68">
      <w:pPr>
        <w:jc w:val="both"/>
        <w:rPr>
          <w:rFonts w:eastAsia="Calibri"/>
          <w:kern w:val="0"/>
          <w14:ligatures w14:val="none"/>
        </w:rPr>
      </w:pPr>
    </w:p>
    <w:p w14:paraId="4AED53F2" w14:textId="77777777" w:rsidR="00C36B68" w:rsidRPr="00D9208B" w:rsidRDefault="00C36B68" w:rsidP="00C36B68">
      <w:pPr>
        <w:jc w:val="both"/>
        <w:rPr>
          <w:rFonts w:eastAsia="Calibri"/>
          <w:b/>
          <w:kern w:val="0"/>
          <w14:ligatures w14:val="none"/>
        </w:rPr>
      </w:pPr>
      <w:r w:rsidRPr="00D9208B">
        <w:rPr>
          <w:rFonts w:eastAsia="Calibri"/>
          <w:b/>
          <w:kern w:val="0"/>
          <w14:ligatures w14:val="none"/>
        </w:rPr>
        <w:t>§ 6. Seaduse jõustumine</w:t>
      </w:r>
    </w:p>
    <w:p w14:paraId="0DBA54A4" w14:textId="77777777" w:rsidR="00C36B68" w:rsidRPr="00D9208B" w:rsidRDefault="00C36B68" w:rsidP="00C36B68">
      <w:pPr>
        <w:jc w:val="both"/>
        <w:rPr>
          <w:rFonts w:eastAsia="Calibri"/>
          <w:kern w:val="0"/>
          <w14:ligatures w14:val="none"/>
        </w:rPr>
      </w:pPr>
    </w:p>
    <w:p w14:paraId="404DD65E" w14:textId="77777777" w:rsidR="00C36B68" w:rsidRPr="00D9208B" w:rsidRDefault="00C36B68" w:rsidP="00C36B68">
      <w:pPr>
        <w:autoSpaceDE w:val="0"/>
        <w:autoSpaceDN w:val="0"/>
        <w:jc w:val="both"/>
        <w:rPr>
          <w:rFonts w:eastAsia="Calibri"/>
          <w:kern w:val="0"/>
          <w14:ligatures w14:val="none"/>
        </w:rPr>
      </w:pPr>
      <w:r w:rsidRPr="00D9208B">
        <w:rPr>
          <w:rFonts w:eastAsia="Calibri"/>
          <w:kern w:val="0"/>
          <w14:ligatures w14:val="none"/>
        </w:rPr>
        <w:t xml:space="preserve">(1) Käesolev seadus jõustub </w:t>
      </w:r>
      <w:bookmarkStart w:id="52" w:name="_Hlk141433921"/>
      <w:r w:rsidRPr="00D9208B">
        <w:rPr>
          <w:rFonts w:eastAsia="Calibri"/>
          <w:kern w:val="0"/>
          <w14:ligatures w14:val="none"/>
        </w:rPr>
        <w:t xml:space="preserve">2025. aasta 1. </w:t>
      </w:r>
      <w:bookmarkEnd w:id="52"/>
      <w:r w:rsidRPr="00D9208B">
        <w:rPr>
          <w:rFonts w:eastAsia="Calibri"/>
          <w:kern w:val="0"/>
          <w14:ligatures w14:val="none"/>
        </w:rPr>
        <w:t>juunil.</w:t>
      </w:r>
    </w:p>
    <w:p w14:paraId="0525B63C" w14:textId="77777777" w:rsidR="00C36B68" w:rsidRPr="00D9208B" w:rsidRDefault="00C36B68" w:rsidP="00C36B68">
      <w:pPr>
        <w:autoSpaceDE w:val="0"/>
        <w:autoSpaceDN w:val="0"/>
        <w:jc w:val="both"/>
        <w:rPr>
          <w:rFonts w:eastAsia="Calibri"/>
          <w:kern w:val="0"/>
          <w14:ligatures w14:val="none"/>
        </w:rPr>
      </w:pPr>
    </w:p>
    <w:p w14:paraId="12CCC65C" w14:textId="77777777" w:rsidR="00C36B68" w:rsidRPr="00D9208B" w:rsidRDefault="00C36B68" w:rsidP="00C36B68">
      <w:pPr>
        <w:autoSpaceDE w:val="0"/>
        <w:autoSpaceDN w:val="0"/>
        <w:jc w:val="both"/>
        <w:rPr>
          <w:rFonts w:eastAsia="Calibri"/>
          <w:kern w:val="0"/>
          <w14:ligatures w14:val="none"/>
        </w:rPr>
      </w:pPr>
      <w:r w:rsidRPr="00D9208B">
        <w:rPr>
          <w:rFonts w:eastAsia="Calibri"/>
          <w:kern w:val="0"/>
          <w14:ligatures w14:val="none"/>
        </w:rPr>
        <w:t xml:space="preserve">(2) Käesoleva seaduse § 1 punktid </w:t>
      </w:r>
      <w:r>
        <w:rPr>
          <w:rFonts w:eastAsia="Calibri"/>
          <w:kern w:val="0"/>
          <w14:ligatures w14:val="none"/>
        </w:rPr>
        <w:t>8</w:t>
      </w:r>
      <w:r w:rsidRPr="00D9208B">
        <w:rPr>
          <w:rFonts w:eastAsia="Calibri"/>
          <w:kern w:val="0"/>
          <w14:ligatures w14:val="none"/>
        </w:rPr>
        <w:t>, 55 ja 6</w:t>
      </w:r>
      <w:r>
        <w:rPr>
          <w:rFonts w:eastAsia="Calibri"/>
          <w:kern w:val="0"/>
          <w14:ligatures w14:val="none"/>
        </w:rPr>
        <w:t>9</w:t>
      </w:r>
      <w:r w:rsidRPr="00D9208B">
        <w:rPr>
          <w:rFonts w:eastAsia="Calibri"/>
          <w:kern w:val="0"/>
          <w14:ligatures w14:val="none"/>
        </w:rPr>
        <w:t xml:space="preserve"> jõustuvad 2026. aasta 1. jaanuaril.</w:t>
      </w:r>
    </w:p>
    <w:p w14:paraId="54E2717E" w14:textId="77777777" w:rsidR="00C36B68" w:rsidRPr="00D9208B" w:rsidRDefault="00C36B68" w:rsidP="00C36B68">
      <w:pPr>
        <w:jc w:val="both"/>
        <w:rPr>
          <w:rFonts w:eastAsia="Calibri"/>
          <w:kern w:val="0"/>
          <w14:ligatures w14:val="none"/>
        </w:rPr>
      </w:pPr>
    </w:p>
    <w:p w14:paraId="0E28BFD9" w14:textId="77777777" w:rsidR="00C36B68" w:rsidRPr="00D9208B" w:rsidRDefault="00C36B68" w:rsidP="00C36B68">
      <w:pPr>
        <w:jc w:val="both"/>
        <w:rPr>
          <w:rFonts w:eastAsia="Calibri"/>
          <w:kern w:val="0"/>
          <w14:ligatures w14:val="none"/>
        </w:rPr>
      </w:pPr>
      <w:r w:rsidRPr="00D9208B">
        <w:rPr>
          <w:rFonts w:eastAsia="Calibri"/>
          <w:kern w:val="0"/>
          <w14:ligatures w14:val="none"/>
        </w:rPr>
        <w:t>(3) Käesoleva seaduse § 1 punkt 1, § 3 punkt 2 ja § 5 punkt 2 jõustuvad 2028. aasta 1. jaanuaril.</w:t>
      </w:r>
    </w:p>
    <w:p w14:paraId="4C54AFD6" w14:textId="77777777" w:rsidR="00C36B68" w:rsidRPr="00D9208B" w:rsidRDefault="00C36B68" w:rsidP="00C36B68">
      <w:pPr>
        <w:jc w:val="both"/>
        <w:rPr>
          <w:rFonts w:eastAsia="Calibri"/>
          <w:kern w:val="0"/>
          <w14:ligatures w14:val="none"/>
        </w:rPr>
      </w:pPr>
    </w:p>
    <w:p w14:paraId="67EA93EF" w14:textId="77777777" w:rsidR="00C36B68" w:rsidRPr="00D9208B" w:rsidRDefault="00C36B68" w:rsidP="00C36B68">
      <w:pPr>
        <w:jc w:val="both"/>
        <w:rPr>
          <w:rFonts w:eastAsia="Calibri"/>
          <w:kern w:val="0"/>
          <w14:ligatures w14:val="none"/>
        </w:rPr>
      </w:pPr>
      <w:r w:rsidRPr="00D9208B">
        <w:rPr>
          <w:rFonts w:eastAsia="Calibri"/>
          <w:kern w:val="0"/>
          <w14:ligatures w14:val="none"/>
        </w:rPr>
        <w:t>(</w:t>
      </w:r>
      <w:bookmarkStart w:id="53" w:name="_Hlk148605103"/>
      <w:r w:rsidRPr="00D9208B">
        <w:rPr>
          <w:rFonts w:eastAsia="Calibri"/>
          <w:kern w:val="0"/>
          <w14:ligatures w14:val="none"/>
        </w:rPr>
        <w:t>4) Käesoleva seaduse § 1 punktid 4</w:t>
      </w:r>
      <w:r>
        <w:rPr>
          <w:rFonts w:eastAsia="Calibri"/>
          <w:kern w:val="0"/>
          <w14:ligatures w14:val="none"/>
        </w:rPr>
        <w:t>3</w:t>
      </w:r>
      <w:r w:rsidRPr="00D9208B">
        <w:rPr>
          <w:rFonts w:eastAsia="Calibri"/>
          <w:kern w:val="0"/>
          <w14:ligatures w14:val="none"/>
        </w:rPr>
        <w:t xml:space="preserve"> ja 4</w:t>
      </w:r>
      <w:r>
        <w:rPr>
          <w:rFonts w:eastAsia="Calibri"/>
          <w:kern w:val="0"/>
          <w14:ligatures w14:val="none"/>
        </w:rPr>
        <w:t>9</w:t>
      </w:r>
      <w:r w:rsidRPr="00D9208B">
        <w:rPr>
          <w:rFonts w:eastAsia="Calibri"/>
          <w:kern w:val="0"/>
          <w14:ligatures w14:val="none"/>
        </w:rPr>
        <w:t xml:space="preserve"> jõustuvad 2029. aasta 1. jaanuaril.</w:t>
      </w:r>
      <w:bookmarkEnd w:id="53"/>
    </w:p>
    <w:p w14:paraId="2D3A26F2" w14:textId="77777777" w:rsidR="00C36B68" w:rsidRPr="00D9208B" w:rsidRDefault="00C36B68" w:rsidP="00C36B68">
      <w:pPr>
        <w:jc w:val="both"/>
        <w:rPr>
          <w:rFonts w:eastAsia="Calibri"/>
          <w:kern w:val="0"/>
          <w14:ligatures w14:val="none"/>
        </w:rPr>
      </w:pPr>
    </w:p>
    <w:p w14:paraId="2AF4D3B4" w14:textId="77777777" w:rsidR="00C36B68" w:rsidRPr="00D9208B" w:rsidRDefault="00C36B68" w:rsidP="00C36B68">
      <w:pPr>
        <w:jc w:val="both"/>
        <w:rPr>
          <w:rFonts w:eastAsia="Calibri"/>
          <w:bCs/>
          <w:kern w:val="0"/>
          <w14:ligatures w14:val="none"/>
        </w:rPr>
      </w:pPr>
    </w:p>
    <w:p w14:paraId="0D6A664D" w14:textId="77777777" w:rsidR="00C36B68" w:rsidRPr="00D9208B" w:rsidRDefault="00C36B68" w:rsidP="00C36B68">
      <w:pPr>
        <w:jc w:val="both"/>
        <w:rPr>
          <w:rFonts w:eastAsia="Calibri"/>
          <w:bCs/>
          <w:kern w:val="0"/>
          <w14:ligatures w14:val="none"/>
        </w:rPr>
      </w:pPr>
    </w:p>
    <w:p w14:paraId="45E35D82" w14:textId="77777777" w:rsidR="00C36B68" w:rsidRPr="00D9208B" w:rsidRDefault="00C36B68" w:rsidP="00C36B68">
      <w:pPr>
        <w:suppressAutoHyphens/>
        <w:ind w:hanging="11"/>
        <w:jc w:val="both"/>
        <w:rPr>
          <w:rFonts w:eastAsia="Times New Roman"/>
          <w:color w:val="000000"/>
          <w:kern w:val="0"/>
          <w:lang w:eastAsia="et-EE"/>
          <w14:ligatures w14:val="none"/>
        </w:rPr>
      </w:pPr>
      <w:r w:rsidRPr="00D9208B">
        <w:rPr>
          <w:rFonts w:eastAsia="Times New Roman"/>
          <w:color w:val="000000"/>
          <w:kern w:val="0"/>
          <w:lang w:eastAsia="et-EE"/>
          <w14:ligatures w14:val="none"/>
        </w:rPr>
        <w:t xml:space="preserve">Lauri </w:t>
      </w:r>
      <w:proofErr w:type="spellStart"/>
      <w:r w:rsidRPr="00D9208B">
        <w:rPr>
          <w:rFonts w:eastAsia="Times New Roman"/>
          <w:color w:val="000000"/>
          <w:kern w:val="0"/>
          <w:lang w:eastAsia="et-EE"/>
          <w14:ligatures w14:val="none"/>
        </w:rPr>
        <w:t>Hussar</w:t>
      </w:r>
      <w:proofErr w:type="spellEnd"/>
    </w:p>
    <w:p w14:paraId="3E870D48" w14:textId="77777777" w:rsidR="00C36B68" w:rsidRPr="00D9208B" w:rsidRDefault="00C36B68" w:rsidP="00C36B68">
      <w:pPr>
        <w:widowControl w:val="0"/>
        <w:suppressAutoHyphens/>
        <w:autoSpaceDN w:val="0"/>
        <w:jc w:val="both"/>
        <w:textAlignment w:val="baseline"/>
        <w:rPr>
          <w:rFonts w:eastAsia="Arial Unicode MS"/>
          <w:kern w:val="3"/>
          <w:lang w:eastAsia="et-EE"/>
          <w14:ligatures w14:val="none"/>
        </w:rPr>
      </w:pPr>
      <w:r w:rsidRPr="00D9208B">
        <w:rPr>
          <w:rFonts w:eastAsia="Arial Unicode MS"/>
          <w:kern w:val="3"/>
          <w:lang w:eastAsia="et-EE"/>
          <w14:ligatures w14:val="none"/>
        </w:rPr>
        <w:t>Riigikogu esimees</w:t>
      </w:r>
    </w:p>
    <w:p w14:paraId="5E1560D1" w14:textId="77777777" w:rsidR="00C36B68" w:rsidRPr="00D9208B" w:rsidRDefault="00C36B68" w:rsidP="00C36B68">
      <w:pPr>
        <w:widowControl w:val="0"/>
        <w:tabs>
          <w:tab w:val="left" w:pos="0"/>
        </w:tabs>
        <w:suppressAutoHyphens/>
        <w:autoSpaceDN w:val="0"/>
        <w:jc w:val="both"/>
        <w:textAlignment w:val="baseline"/>
        <w:rPr>
          <w:rFonts w:eastAsia="Arial Unicode MS"/>
          <w:kern w:val="3"/>
          <w:lang w:eastAsia="et-EE"/>
          <w14:ligatures w14:val="none"/>
        </w:rPr>
      </w:pPr>
    </w:p>
    <w:p w14:paraId="75300DB6" w14:textId="77777777" w:rsidR="00C36B68" w:rsidRPr="00D9208B" w:rsidRDefault="00C36B68" w:rsidP="00C36B68">
      <w:pPr>
        <w:widowControl w:val="0"/>
        <w:tabs>
          <w:tab w:val="left" w:pos="0"/>
        </w:tabs>
        <w:suppressAutoHyphens/>
        <w:autoSpaceDN w:val="0"/>
        <w:jc w:val="both"/>
        <w:textAlignment w:val="baseline"/>
        <w:rPr>
          <w:rFonts w:eastAsia="Arial Unicode MS"/>
          <w:kern w:val="3"/>
          <w:lang w:eastAsia="et-EE"/>
          <w14:ligatures w14:val="none"/>
        </w:rPr>
      </w:pPr>
    </w:p>
    <w:p w14:paraId="4F8AEC83" w14:textId="77777777" w:rsidR="00C36B68" w:rsidRPr="00D9208B" w:rsidRDefault="00C36B68" w:rsidP="00C36B68">
      <w:pPr>
        <w:widowControl w:val="0"/>
        <w:pBdr>
          <w:bottom w:val="single" w:sz="12" w:space="11" w:color="auto"/>
        </w:pBdr>
        <w:suppressAutoHyphens/>
        <w:autoSpaceDN w:val="0"/>
        <w:jc w:val="both"/>
        <w:textAlignment w:val="baseline"/>
        <w:rPr>
          <w:rFonts w:eastAsia="Arial Unicode MS"/>
          <w:kern w:val="3"/>
          <w:lang w:eastAsia="et-EE"/>
          <w14:ligatures w14:val="none"/>
        </w:rPr>
      </w:pPr>
      <w:r w:rsidRPr="00D9208B">
        <w:rPr>
          <w:rFonts w:eastAsia="Arial Unicode MS"/>
          <w:kern w:val="3"/>
          <w:lang w:eastAsia="et-EE"/>
          <w14:ligatures w14:val="none"/>
        </w:rPr>
        <w:t>Tallinn,</w:t>
      </w:r>
      <w:r w:rsidRPr="00D9208B">
        <w:rPr>
          <w:rFonts w:eastAsia="Arial Unicode MS"/>
          <w:kern w:val="3"/>
          <w:lang w:eastAsia="et-EE"/>
          <w14:ligatures w14:val="none"/>
        </w:rPr>
        <w:tab/>
      </w:r>
      <w:r w:rsidRPr="00D9208B">
        <w:rPr>
          <w:rFonts w:eastAsia="Arial Unicode MS"/>
          <w:kern w:val="3"/>
          <w:lang w:eastAsia="et-EE"/>
          <w14:ligatures w14:val="none"/>
        </w:rPr>
        <w:tab/>
        <w:t>2024</w:t>
      </w:r>
    </w:p>
    <w:p w14:paraId="1FA03EED" w14:textId="77777777" w:rsidR="00C36B68" w:rsidRDefault="00C36B68" w:rsidP="00C36B68">
      <w:r w:rsidRPr="00D9208B">
        <w:rPr>
          <w:rFonts w:eastAsia="Arial Unicode MS"/>
          <w:kern w:val="3"/>
          <w:lang w:eastAsia="et-EE"/>
          <w14:ligatures w14:val="none"/>
        </w:rPr>
        <w:t>Algatab Vabariigi Valitsus …………… 2024. a nr</w:t>
      </w:r>
    </w:p>
    <w:p w14:paraId="690B9314" w14:textId="68B22500" w:rsidR="008F4574" w:rsidRPr="00C36B68" w:rsidRDefault="008F4574" w:rsidP="00C36B68"/>
    <w:sectPr w:rsidR="008F4574" w:rsidRPr="00C36B68">
      <w:foot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Iivika Sale" w:date="2024-04-01T16:34:00Z" w:initials="IS">
    <w:p w14:paraId="20C3D057" w14:textId="77777777" w:rsidR="00AD6F7B" w:rsidRDefault="00AD6F7B" w:rsidP="00F11240">
      <w:pPr>
        <w:pStyle w:val="Kommentaaritekst"/>
      </w:pPr>
      <w:r>
        <w:rPr>
          <w:rStyle w:val="Kommentaariviide"/>
        </w:rPr>
        <w:annotationRef/>
      </w:r>
      <w:r>
        <w:t>Piisab, kui üks vanem viibis seaduslikult, aga teine mitte? Palun seletuskirjas täpsustada.</w:t>
      </w:r>
    </w:p>
  </w:comment>
  <w:comment w:id="9" w:author="Iivika Sale" w:date="2024-04-01T17:00:00Z" w:initials="IS">
    <w:p w14:paraId="73C4EB19" w14:textId="77777777" w:rsidR="00DD5F6C" w:rsidRDefault="00DD5F6C" w:rsidP="00305D3F">
      <w:pPr>
        <w:pStyle w:val="Kommentaaritekst"/>
      </w:pPr>
      <w:r>
        <w:rPr>
          <w:rStyle w:val="Kommentaariviide"/>
        </w:rPr>
        <w:annotationRef/>
      </w:r>
      <w:r>
        <w:t>Ühel ajal jõustuvad järjestikused muudetavad sätted esitatakse muudatuste loetelu ühes punktis, kasutades näiteks vormelit „paragrahvi 12 punktid 21 ja 22 muudetakse ning sõnastatakse järgmiselt:" (HÕNTE § 34 lg 1). Kuna punktid 12 ja 13 on kavandatud jõustuma samal ajal, tuleks need järjestikused muudatused teha ühes punktis.</w:t>
      </w:r>
    </w:p>
  </w:comment>
  <w:comment w:id="30" w:author="Iivika Sale" w:date="2024-04-05T13:19:00Z" w:initials="IS">
    <w:p w14:paraId="553A2918" w14:textId="77777777" w:rsidR="00993344" w:rsidRDefault="00993344" w:rsidP="005250CF">
      <w:pPr>
        <w:pStyle w:val="Kommentaaritekst"/>
      </w:pPr>
      <w:r>
        <w:rPr>
          <w:rStyle w:val="Kommentaariviide"/>
        </w:rPr>
        <w:annotationRef/>
      </w:r>
      <w:r>
        <w:t>Või lihtsalt "(lisa)tingimused"? või "saamise (lisa)tingimused?</w:t>
      </w:r>
    </w:p>
  </w:comment>
  <w:comment w:id="36" w:author="Iivika Sale" w:date="2024-04-05T16:03:00Z" w:initials="IS">
    <w:p w14:paraId="259AC2A6" w14:textId="77777777" w:rsidR="000E40E4" w:rsidRDefault="00EB3C25" w:rsidP="004127B8">
      <w:pPr>
        <w:pStyle w:val="Kommentaaritekst"/>
      </w:pPr>
      <w:r>
        <w:rPr>
          <w:rStyle w:val="Kommentaariviide"/>
        </w:rPr>
        <w:annotationRef/>
      </w:r>
      <w:r w:rsidR="000E40E4">
        <w:t>Punkti 2 kohaselt peab ta olema hästi kohanenud. Kas need punktid võiks omavahel ühildada (läbinud kohanemisprogrammi ja hästi kohanenud)? Või kas sätete loogilist järjestust silmas pidades ei peaks kohanemisprogrammi läbimine olema enne, kui tingimuseks saab seada hästi kohanemist?</w:t>
      </w:r>
    </w:p>
  </w:comment>
  <w:comment w:id="37" w:author="Iivika Sale" w:date="2024-04-05T16:24:00Z" w:initials="IS">
    <w:p w14:paraId="5482F610" w14:textId="7EC79F30" w:rsidR="008014C8" w:rsidRDefault="008014C8" w:rsidP="0088731C">
      <w:pPr>
        <w:pStyle w:val="Kommentaaritekst"/>
      </w:pPr>
      <w:r>
        <w:rPr>
          <w:rStyle w:val="Kommentaariviide"/>
        </w:rPr>
        <w:annotationRef/>
      </w:r>
      <w:r>
        <w:t>Palun lisada siia ka viide §-le 212.1.</w:t>
      </w:r>
    </w:p>
  </w:comment>
  <w:comment w:id="39" w:author="Iivika Sale" w:date="2024-04-05T16:32:00Z" w:initials="IS">
    <w:p w14:paraId="3ECD7BCB" w14:textId="77777777" w:rsidR="00061B66" w:rsidRDefault="008014C8" w:rsidP="00147C35">
      <w:pPr>
        <w:pStyle w:val="Kommentaaritekst"/>
      </w:pPr>
      <w:r>
        <w:rPr>
          <w:rStyle w:val="Kommentaariviide"/>
        </w:rPr>
        <w:annotationRef/>
      </w:r>
      <w:r w:rsidR="00061B66">
        <w:t>Sätete järjestust silmas pidades oleks loogilisem, kui lõike 1 erand asuks lõike 3 erandist (§ 213 lg 4) eespool. Seega palun kaaluda täiendamist lõike 5 asemel lõikega 3.1.</w:t>
      </w:r>
    </w:p>
  </w:comment>
  <w:comment w:id="41" w:author="Iivika Sale" w:date="2024-04-05T16:37:00Z" w:initials="IS">
    <w:p w14:paraId="1A1D5618" w14:textId="10F6AAAF" w:rsidR="00861325" w:rsidRDefault="00861325" w:rsidP="00BF60D9">
      <w:pPr>
        <w:pStyle w:val="Kommentaaritekst"/>
      </w:pPr>
      <w:r>
        <w:rPr>
          <w:rStyle w:val="Kommentaariviide"/>
        </w:rPr>
        <w:annotationRef/>
      </w:r>
      <w:r>
        <w:t>Kuna erandid üldreeglist sätestatakse paragrahvis üldsättele järgnevates lõigetes, siis ka neis lõigetes ei kasutata sõna „erandina“. Erandite sätestamisel tuleb hüpoteesis esitada see asjaolu, mille puhul erandit rakendatakse (Normitehnika käsiraamatu § 24 kommentaar 2). Siin tuleks sõnastada sarnaselt nagu punktis 58 - "Käesoleva paragrahvi lõike 1 punkti 6 ei kohaldata juhul, kui läbi vaadatakse taotlust…" vms.</w:t>
      </w:r>
    </w:p>
  </w:comment>
  <w:comment w:id="42" w:author="Iivika Sale" w:date="2024-04-08T15:16:00Z" w:initials="IS">
    <w:p w14:paraId="26F4CC9D" w14:textId="77777777" w:rsidR="00C2502C" w:rsidRDefault="00C2502C" w:rsidP="00A12E42">
      <w:pPr>
        <w:pStyle w:val="Kommentaaritekst"/>
      </w:pPr>
      <w:r>
        <w:rPr>
          <w:rStyle w:val="Kommentaariviide"/>
        </w:rPr>
        <w:annotationRef/>
      </w:r>
      <w:r>
        <w:t>Mille artiklit siin silmas peetakse? Nimetatud kokkuleppe artiklit?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C3D057" w15:done="0"/>
  <w15:commentEx w15:paraId="73C4EB19" w15:done="0"/>
  <w15:commentEx w15:paraId="553A2918" w15:done="0"/>
  <w15:commentEx w15:paraId="259AC2A6" w15:done="0"/>
  <w15:commentEx w15:paraId="5482F610" w15:done="0"/>
  <w15:commentEx w15:paraId="3ECD7BCB" w15:done="0"/>
  <w15:commentEx w15:paraId="1A1D5618" w15:done="0"/>
  <w15:commentEx w15:paraId="26F4CC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56089" w16cex:dateUtc="2024-04-01T13:34:00Z"/>
  <w16cex:commentExtensible w16cex:durableId="29B566BD" w16cex:dateUtc="2024-04-01T14:00:00Z"/>
  <w16cex:commentExtensible w16cex:durableId="29BA78C5" w16cex:dateUtc="2024-04-05T10:19:00Z"/>
  <w16cex:commentExtensible w16cex:durableId="29BA9F6B" w16cex:dateUtc="2024-04-05T13:03:00Z"/>
  <w16cex:commentExtensible w16cex:durableId="29BAA444" w16cex:dateUtc="2024-04-05T13:24:00Z"/>
  <w16cex:commentExtensible w16cex:durableId="29BAA604" w16cex:dateUtc="2024-04-05T13:32:00Z"/>
  <w16cex:commentExtensible w16cex:durableId="29BAA75E" w16cex:dateUtc="2024-04-05T13:37:00Z"/>
  <w16cex:commentExtensible w16cex:durableId="29BE88B9" w16cex:dateUtc="2024-04-08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C3D057" w16cid:durableId="29B56089"/>
  <w16cid:commentId w16cid:paraId="73C4EB19" w16cid:durableId="29B566BD"/>
  <w16cid:commentId w16cid:paraId="553A2918" w16cid:durableId="29BA78C5"/>
  <w16cid:commentId w16cid:paraId="259AC2A6" w16cid:durableId="29BA9F6B"/>
  <w16cid:commentId w16cid:paraId="5482F610" w16cid:durableId="29BAA444"/>
  <w16cid:commentId w16cid:paraId="3ECD7BCB" w16cid:durableId="29BAA604"/>
  <w16cid:commentId w16cid:paraId="1A1D5618" w16cid:durableId="29BAA75E"/>
  <w16cid:commentId w16cid:paraId="26F4CC9D" w16cid:durableId="29BE88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BF228" w14:textId="77777777" w:rsidR="002C211F" w:rsidRDefault="002C211F" w:rsidP="002C211F">
      <w:r>
        <w:separator/>
      </w:r>
    </w:p>
  </w:endnote>
  <w:endnote w:type="continuationSeparator" w:id="0">
    <w:p w14:paraId="640BD708" w14:textId="77777777" w:rsidR="002C211F" w:rsidRDefault="002C211F" w:rsidP="002C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8070000" w:usb2="00000010" w:usb3="00000000" w:csb0="0002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940733"/>
      <w:docPartObj>
        <w:docPartGallery w:val="Page Numbers (Bottom of Page)"/>
        <w:docPartUnique/>
      </w:docPartObj>
    </w:sdtPr>
    <w:sdtEndPr/>
    <w:sdtContent>
      <w:p w14:paraId="0597687A" w14:textId="50CD6C80" w:rsidR="002C211F" w:rsidRDefault="002C211F">
        <w:pPr>
          <w:pStyle w:val="Jalus"/>
          <w:jc w:val="center"/>
        </w:pPr>
        <w:r>
          <w:fldChar w:fldCharType="begin"/>
        </w:r>
        <w:r>
          <w:instrText>PAGE   \* MERGEFORMAT</w:instrText>
        </w:r>
        <w:r>
          <w:fldChar w:fldCharType="separate"/>
        </w:r>
        <w:r>
          <w:t>2</w:t>
        </w:r>
        <w:r>
          <w:fldChar w:fldCharType="end"/>
        </w:r>
      </w:p>
    </w:sdtContent>
  </w:sdt>
  <w:p w14:paraId="2632B668" w14:textId="77777777" w:rsidR="002C211F" w:rsidRDefault="002C211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87B14" w14:textId="77777777" w:rsidR="002C211F" w:rsidRDefault="002C211F" w:rsidP="002C211F">
      <w:r>
        <w:separator/>
      </w:r>
    </w:p>
  </w:footnote>
  <w:footnote w:type="continuationSeparator" w:id="0">
    <w:p w14:paraId="2F1DCAB6" w14:textId="77777777" w:rsidR="002C211F" w:rsidRDefault="002C211F" w:rsidP="002C211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8B"/>
    <w:rsid w:val="00023E67"/>
    <w:rsid w:val="00061397"/>
    <w:rsid w:val="00061B66"/>
    <w:rsid w:val="00077FAF"/>
    <w:rsid w:val="000A03EA"/>
    <w:rsid w:val="000C35EC"/>
    <w:rsid w:val="000E40E4"/>
    <w:rsid w:val="000F3C4E"/>
    <w:rsid w:val="000F75E5"/>
    <w:rsid w:val="00101A4D"/>
    <w:rsid w:val="00172308"/>
    <w:rsid w:val="00201401"/>
    <w:rsid w:val="00212B93"/>
    <w:rsid w:val="00222636"/>
    <w:rsid w:val="00286893"/>
    <w:rsid w:val="002A5DAD"/>
    <w:rsid w:val="002C211F"/>
    <w:rsid w:val="002D2065"/>
    <w:rsid w:val="0036157D"/>
    <w:rsid w:val="003720E4"/>
    <w:rsid w:val="003F0A3F"/>
    <w:rsid w:val="0044721A"/>
    <w:rsid w:val="00452865"/>
    <w:rsid w:val="004624D2"/>
    <w:rsid w:val="004E62DB"/>
    <w:rsid w:val="00501D06"/>
    <w:rsid w:val="005202B6"/>
    <w:rsid w:val="005B7186"/>
    <w:rsid w:val="005D2775"/>
    <w:rsid w:val="005F0835"/>
    <w:rsid w:val="00603D30"/>
    <w:rsid w:val="00685F8F"/>
    <w:rsid w:val="006A683A"/>
    <w:rsid w:val="0071485E"/>
    <w:rsid w:val="007F1ECF"/>
    <w:rsid w:val="008014C8"/>
    <w:rsid w:val="00861325"/>
    <w:rsid w:val="0086146C"/>
    <w:rsid w:val="00867AFA"/>
    <w:rsid w:val="008D1421"/>
    <w:rsid w:val="008D2ABE"/>
    <w:rsid w:val="008F4574"/>
    <w:rsid w:val="00900A71"/>
    <w:rsid w:val="00916D16"/>
    <w:rsid w:val="0094481D"/>
    <w:rsid w:val="00965ECA"/>
    <w:rsid w:val="00993344"/>
    <w:rsid w:val="00A40BB0"/>
    <w:rsid w:val="00A77CD9"/>
    <w:rsid w:val="00AD6F7B"/>
    <w:rsid w:val="00AE2FF8"/>
    <w:rsid w:val="00AF0786"/>
    <w:rsid w:val="00AF5D7E"/>
    <w:rsid w:val="00B82025"/>
    <w:rsid w:val="00B8658F"/>
    <w:rsid w:val="00BD074D"/>
    <w:rsid w:val="00C2502C"/>
    <w:rsid w:val="00C36B68"/>
    <w:rsid w:val="00C96A9E"/>
    <w:rsid w:val="00CA3032"/>
    <w:rsid w:val="00CC512F"/>
    <w:rsid w:val="00CE1F43"/>
    <w:rsid w:val="00D3774C"/>
    <w:rsid w:val="00D85BB8"/>
    <w:rsid w:val="00D9208B"/>
    <w:rsid w:val="00DD5F6C"/>
    <w:rsid w:val="00DE4942"/>
    <w:rsid w:val="00E128EC"/>
    <w:rsid w:val="00E87C4D"/>
    <w:rsid w:val="00EB3C25"/>
    <w:rsid w:val="00FF27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1C361"/>
  <w15:chartTrackingRefBased/>
  <w15:docId w15:val="{F595C975-004F-41E6-BA53-A9B8D6B11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6B68"/>
  </w:style>
  <w:style w:type="paragraph" w:styleId="Pealkiri3">
    <w:name w:val="heading 3"/>
    <w:basedOn w:val="Normaallaad"/>
    <w:link w:val="Pealkiri3Mrk"/>
    <w:uiPriority w:val="9"/>
    <w:qFormat/>
    <w:rsid w:val="00D9208B"/>
    <w:pPr>
      <w:spacing w:before="100" w:beforeAutospacing="1" w:after="100" w:afterAutospacing="1"/>
      <w:outlineLvl w:val="2"/>
    </w:pPr>
    <w:rPr>
      <w:rFonts w:eastAsia="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D9208B"/>
    <w:rPr>
      <w:rFonts w:eastAsia="Times New Roman"/>
      <w:b/>
      <w:bCs/>
      <w:kern w:val="0"/>
      <w:sz w:val="27"/>
      <w:szCs w:val="27"/>
      <w:lang w:eastAsia="et-EE"/>
      <w14:ligatures w14:val="none"/>
    </w:rPr>
  </w:style>
  <w:style w:type="numbering" w:customStyle="1" w:styleId="Loendita1">
    <w:name w:val="Loendita1"/>
    <w:next w:val="Loendita"/>
    <w:uiPriority w:val="99"/>
    <w:semiHidden/>
    <w:unhideWhenUsed/>
    <w:rsid w:val="00D9208B"/>
  </w:style>
  <w:style w:type="character" w:styleId="Kommentaariviide">
    <w:name w:val="annotation reference"/>
    <w:basedOn w:val="Liguvaikefont"/>
    <w:uiPriority w:val="99"/>
    <w:semiHidden/>
    <w:unhideWhenUsed/>
    <w:rsid w:val="00D9208B"/>
    <w:rPr>
      <w:sz w:val="16"/>
      <w:szCs w:val="16"/>
    </w:rPr>
  </w:style>
  <w:style w:type="paragraph" w:styleId="Kommentaaritekst">
    <w:name w:val="annotation text"/>
    <w:basedOn w:val="Normaallaad"/>
    <w:link w:val="KommentaaritekstMrk"/>
    <w:uiPriority w:val="99"/>
    <w:unhideWhenUsed/>
    <w:rsid w:val="00D9208B"/>
    <w:rPr>
      <w:kern w:val="0"/>
      <w:sz w:val="20"/>
      <w:szCs w:val="20"/>
      <w14:ligatures w14:val="none"/>
    </w:rPr>
  </w:style>
  <w:style w:type="character" w:customStyle="1" w:styleId="KommentaaritekstMrk">
    <w:name w:val="Kommentaari tekst Märk"/>
    <w:basedOn w:val="Liguvaikefont"/>
    <w:link w:val="Kommentaaritekst"/>
    <w:uiPriority w:val="99"/>
    <w:rsid w:val="00D9208B"/>
    <w:rPr>
      <w:kern w:val="0"/>
      <w:sz w:val="20"/>
      <w:szCs w:val="20"/>
      <w14:ligatures w14:val="none"/>
    </w:rPr>
  </w:style>
  <w:style w:type="paragraph" w:styleId="Loendilik">
    <w:name w:val="List Paragraph"/>
    <w:basedOn w:val="Normaallaad"/>
    <w:uiPriority w:val="34"/>
    <w:qFormat/>
    <w:rsid w:val="00D9208B"/>
    <w:pPr>
      <w:ind w:left="720"/>
      <w:contextualSpacing/>
    </w:pPr>
    <w:rPr>
      <w:rFonts w:eastAsia="Calibri"/>
      <w:kern w:val="0"/>
      <w14:ligatures w14:val="none"/>
    </w:rPr>
  </w:style>
  <w:style w:type="paragraph" w:styleId="Kommentaariteema">
    <w:name w:val="annotation subject"/>
    <w:basedOn w:val="Kommentaaritekst"/>
    <w:next w:val="Kommentaaritekst"/>
    <w:link w:val="KommentaariteemaMrk"/>
    <w:uiPriority w:val="99"/>
    <w:semiHidden/>
    <w:unhideWhenUsed/>
    <w:rsid w:val="00D9208B"/>
    <w:rPr>
      <w:rFonts w:eastAsia="Calibri"/>
      <w:b/>
      <w:bCs/>
    </w:rPr>
  </w:style>
  <w:style w:type="character" w:customStyle="1" w:styleId="KommentaariteemaMrk">
    <w:name w:val="Kommentaari teema Märk"/>
    <w:basedOn w:val="KommentaaritekstMrk"/>
    <w:link w:val="Kommentaariteema"/>
    <w:uiPriority w:val="99"/>
    <w:semiHidden/>
    <w:rsid w:val="00D9208B"/>
    <w:rPr>
      <w:rFonts w:eastAsia="Calibri"/>
      <w:b/>
      <w:bCs/>
      <w:kern w:val="0"/>
      <w:sz w:val="20"/>
      <w:szCs w:val="20"/>
      <w14:ligatures w14:val="none"/>
    </w:rPr>
  </w:style>
  <w:style w:type="paragraph" w:styleId="Redaktsioon">
    <w:name w:val="Revision"/>
    <w:hidden/>
    <w:uiPriority w:val="99"/>
    <w:semiHidden/>
    <w:rsid w:val="00D9208B"/>
    <w:rPr>
      <w:rFonts w:eastAsia="Calibri"/>
      <w:kern w:val="0"/>
      <w14:ligatures w14:val="none"/>
    </w:rPr>
  </w:style>
  <w:style w:type="paragraph" w:styleId="Pis">
    <w:name w:val="header"/>
    <w:basedOn w:val="Normaallaad"/>
    <w:link w:val="PisMrk"/>
    <w:uiPriority w:val="99"/>
    <w:unhideWhenUsed/>
    <w:rsid w:val="00D9208B"/>
    <w:pPr>
      <w:tabs>
        <w:tab w:val="center" w:pos="4536"/>
        <w:tab w:val="right" w:pos="9072"/>
      </w:tabs>
    </w:pPr>
    <w:rPr>
      <w:rFonts w:eastAsia="Calibri"/>
      <w:kern w:val="0"/>
      <w14:ligatures w14:val="none"/>
    </w:rPr>
  </w:style>
  <w:style w:type="character" w:customStyle="1" w:styleId="PisMrk">
    <w:name w:val="Päis Märk"/>
    <w:basedOn w:val="Liguvaikefont"/>
    <w:link w:val="Pis"/>
    <w:uiPriority w:val="99"/>
    <w:rsid w:val="00D9208B"/>
    <w:rPr>
      <w:rFonts w:eastAsia="Calibri"/>
      <w:kern w:val="0"/>
      <w14:ligatures w14:val="none"/>
    </w:rPr>
  </w:style>
  <w:style w:type="paragraph" w:styleId="Jalus">
    <w:name w:val="footer"/>
    <w:basedOn w:val="Normaallaad"/>
    <w:link w:val="JalusMrk"/>
    <w:uiPriority w:val="99"/>
    <w:unhideWhenUsed/>
    <w:rsid w:val="00D9208B"/>
    <w:pPr>
      <w:tabs>
        <w:tab w:val="center" w:pos="4536"/>
        <w:tab w:val="right" w:pos="9072"/>
      </w:tabs>
    </w:pPr>
    <w:rPr>
      <w:rFonts w:eastAsia="Calibri"/>
      <w:kern w:val="0"/>
      <w14:ligatures w14:val="none"/>
    </w:rPr>
  </w:style>
  <w:style w:type="character" w:customStyle="1" w:styleId="JalusMrk">
    <w:name w:val="Jalus Märk"/>
    <w:basedOn w:val="Liguvaikefont"/>
    <w:link w:val="Jalus"/>
    <w:uiPriority w:val="99"/>
    <w:rsid w:val="00D9208B"/>
    <w:rPr>
      <w:rFonts w:eastAsia="Calibri"/>
      <w:kern w:val="0"/>
      <w14:ligatures w14:val="none"/>
    </w:rPr>
  </w:style>
  <w:style w:type="character" w:styleId="Hperlink">
    <w:name w:val="Hyperlink"/>
    <w:basedOn w:val="Liguvaikefont"/>
    <w:uiPriority w:val="99"/>
    <w:unhideWhenUsed/>
    <w:rsid w:val="00D9208B"/>
    <w:rPr>
      <w:color w:val="0000FF"/>
      <w:u w:val="single"/>
    </w:rPr>
  </w:style>
  <w:style w:type="character" w:styleId="Lahendamatamainimine">
    <w:name w:val="Unresolved Mention"/>
    <w:basedOn w:val="Liguvaikefont"/>
    <w:uiPriority w:val="99"/>
    <w:semiHidden/>
    <w:unhideWhenUsed/>
    <w:rsid w:val="00D9208B"/>
    <w:rPr>
      <w:color w:val="605E5C"/>
      <w:shd w:val="clear" w:color="auto" w:fill="E1DFDD"/>
    </w:rPr>
  </w:style>
  <w:style w:type="character" w:customStyle="1" w:styleId="cf01">
    <w:name w:val="cf01"/>
    <w:basedOn w:val="Liguvaikefont"/>
    <w:rsid w:val="00D9208B"/>
    <w:rPr>
      <w:rFonts w:ascii="Segoe UI" w:hAnsi="Segoe UI" w:cs="Segoe UI" w:hint="default"/>
      <w:color w:val="FF0000"/>
      <w:sz w:val="18"/>
      <w:szCs w:val="18"/>
    </w:rPr>
  </w:style>
  <w:style w:type="character" w:styleId="Tugev">
    <w:name w:val="Strong"/>
    <w:basedOn w:val="Liguvaikefont"/>
    <w:uiPriority w:val="22"/>
    <w:qFormat/>
    <w:rsid w:val="00D9208B"/>
    <w:rPr>
      <w:b/>
      <w:bCs/>
    </w:rPr>
  </w:style>
  <w:style w:type="paragraph" w:styleId="Normaallaadveeb">
    <w:name w:val="Normal (Web)"/>
    <w:basedOn w:val="Normaallaad"/>
    <w:uiPriority w:val="99"/>
    <w:semiHidden/>
    <w:unhideWhenUsed/>
    <w:rsid w:val="00D9208B"/>
    <w:pPr>
      <w:spacing w:before="100" w:beforeAutospacing="1" w:after="100" w:afterAutospacing="1"/>
    </w:pPr>
    <w:rPr>
      <w:rFonts w:eastAsia="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02649">
      <w:bodyDiv w:val="1"/>
      <w:marLeft w:val="0"/>
      <w:marRight w:val="0"/>
      <w:marTop w:val="0"/>
      <w:marBottom w:val="0"/>
      <w:divBdr>
        <w:top w:val="none" w:sz="0" w:space="0" w:color="auto"/>
        <w:left w:val="none" w:sz="0" w:space="0" w:color="auto"/>
        <w:bottom w:val="none" w:sz="0" w:space="0" w:color="auto"/>
        <w:right w:val="none" w:sz="0" w:space="0" w:color="auto"/>
      </w:divBdr>
    </w:div>
    <w:div w:id="1668090481">
      <w:bodyDiv w:val="1"/>
      <w:marLeft w:val="0"/>
      <w:marRight w:val="0"/>
      <w:marTop w:val="0"/>
      <w:marBottom w:val="0"/>
      <w:divBdr>
        <w:top w:val="none" w:sz="0" w:space="0" w:color="auto"/>
        <w:left w:val="none" w:sz="0" w:space="0" w:color="auto"/>
        <w:bottom w:val="none" w:sz="0" w:space="0" w:color="auto"/>
        <w:right w:val="none" w:sz="0" w:space="0" w:color="auto"/>
      </w:divBdr>
    </w:div>
    <w:div w:id="194113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1829</TotalTime>
  <Pages>12</Pages>
  <Words>4021</Words>
  <Characters>23323</Characters>
  <Application>Microsoft Office Word</Application>
  <DocSecurity>0</DocSecurity>
  <Lines>194</Lines>
  <Paragraphs>54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Iivika Sale</cp:lastModifiedBy>
  <cp:revision>7</cp:revision>
  <dcterms:created xsi:type="dcterms:W3CDTF">2024-03-06T08:11:00Z</dcterms:created>
  <dcterms:modified xsi:type="dcterms:W3CDTF">2024-04-10T11:33:00Z</dcterms:modified>
</cp:coreProperties>
</file>